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1985E" w14:textId="198D2CAE" w:rsidR="009E6131" w:rsidRPr="00B67BB2" w:rsidRDefault="00A13D91" w:rsidP="00FD6781">
      <w:pPr>
        <w:pStyle w:val="berschrift1"/>
      </w:pPr>
      <w:r w:rsidRPr="00B67BB2">
        <w:t>PRESSEMITTEILUNG</w:t>
      </w:r>
    </w:p>
    <w:p w14:paraId="66E05CBD" w14:textId="77777777" w:rsidR="00A13D91" w:rsidRPr="00B67BB2" w:rsidRDefault="00A13D91" w:rsidP="009E6131">
      <w:pPr>
        <w:rPr>
          <w:b/>
          <w:bCs/>
          <w:color w:val="000000" w:themeColor="text2"/>
          <w:szCs w:val="24"/>
        </w:rPr>
      </w:pPr>
    </w:p>
    <w:p w14:paraId="2C62CC05" w14:textId="77777777" w:rsidR="00C005D2" w:rsidRPr="00B67BB2" w:rsidRDefault="00C005D2" w:rsidP="009E6131">
      <w:pPr>
        <w:rPr>
          <w:b/>
          <w:bCs/>
          <w:color w:val="000000" w:themeColor="text2"/>
          <w:szCs w:val="24"/>
        </w:rPr>
      </w:pPr>
    </w:p>
    <w:p w14:paraId="0E988737" w14:textId="3D3DF272" w:rsidR="00592C8B" w:rsidRPr="00B67BB2" w:rsidRDefault="00B67BB2" w:rsidP="00592C8B">
      <w:pPr>
        <w:pStyle w:val="berschrift2"/>
      </w:pPr>
      <w:r>
        <w:t xml:space="preserve">Effizienz und Wachstum im Fokus: </w:t>
      </w:r>
      <w:r w:rsidR="003A5430">
        <w:br/>
      </w:r>
      <w:r w:rsidRPr="00B67BB2">
        <w:t xml:space="preserve">Dr. Maximilian Köpke </w:t>
      </w:r>
      <w:r>
        <w:t>wird neuer</w:t>
      </w:r>
      <w:r w:rsidRPr="00B67BB2">
        <w:t xml:space="preserve"> COO/CFO bei Convista</w:t>
      </w:r>
      <w:r w:rsidR="00592C8B" w:rsidRPr="00B67BB2">
        <w:rPr>
          <w:rFonts w:ascii="Arial" w:hAnsi="Arial" w:cs="Arial"/>
          <w:b/>
          <w:bCs/>
          <w:sz w:val="24"/>
          <w:szCs w:val="20"/>
        </w:rPr>
        <w:br/>
      </w:r>
    </w:p>
    <w:p w14:paraId="3EA9BEBD" w14:textId="3E177777" w:rsidR="005E5EAE" w:rsidRPr="00834113" w:rsidRDefault="00592C8B" w:rsidP="00592C8B">
      <w:pPr>
        <w:pStyle w:val="berschrift2"/>
        <w:rPr>
          <w:b/>
          <w:bCs/>
          <w:sz w:val="24"/>
          <w:szCs w:val="20"/>
          <w:lang w:val="en-GB"/>
        </w:rPr>
      </w:pPr>
      <w:r w:rsidRPr="00834113">
        <w:rPr>
          <w:b/>
          <w:bCs/>
          <w:sz w:val="24"/>
          <w:szCs w:val="20"/>
          <w:lang w:val="en-GB"/>
        </w:rPr>
        <w:t xml:space="preserve">Köln, </w:t>
      </w:r>
      <w:r w:rsidR="00E24D70">
        <w:rPr>
          <w:b/>
          <w:bCs/>
          <w:sz w:val="24"/>
          <w:szCs w:val="20"/>
          <w:lang w:val="en-GB"/>
        </w:rPr>
        <w:t>03</w:t>
      </w:r>
      <w:r w:rsidRPr="00834113">
        <w:rPr>
          <w:b/>
          <w:bCs/>
          <w:sz w:val="24"/>
          <w:szCs w:val="20"/>
          <w:lang w:val="en-GB"/>
        </w:rPr>
        <w:t xml:space="preserve">. </w:t>
      </w:r>
      <w:r w:rsidR="00E24D70">
        <w:rPr>
          <w:b/>
          <w:bCs/>
          <w:sz w:val="24"/>
          <w:szCs w:val="20"/>
          <w:lang w:val="en-GB"/>
        </w:rPr>
        <w:t>September</w:t>
      </w:r>
      <w:r w:rsidRPr="00B67BB2">
        <w:rPr>
          <w:b/>
          <w:bCs/>
          <w:sz w:val="24"/>
          <w:szCs w:val="20"/>
          <w:lang w:val="en-GB"/>
        </w:rPr>
        <w:t xml:space="preserve"> 2024 - </w:t>
      </w:r>
      <w:r w:rsidR="00B67BB2" w:rsidRPr="00B67BB2">
        <w:rPr>
          <w:b/>
          <w:bCs/>
          <w:sz w:val="24"/>
          <w:szCs w:val="20"/>
          <w:lang w:val="en-GB"/>
        </w:rPr>
        <w:t xml:space="preserve">Die Convista Consulting AG begrüßt Dr. Maximilian Köpke als neuen Chief Operating Officer (COO) und Chief Financial Officer (CFO). </w:t>
      </w:r>
    </w:p>
    <w:p w14:paraId="1DADB0D1" w14:textId="77777777" w:rsidR="00B67BB2" w:rsidRPr="00834113" w:rsidRDefault="00B67BB2" w:rsidP="00B67BB2">
      <w:pPr>
        <w:rPr>
          <w:lang w:val="en-GB"/>
        </w:rPr>
      </w:pPr>
    </w:p>
    <w:p w14:paraId="68420F10" w14:textId="79E90992" w:rsidR="005F110D" w:rsidRDefault="005F110D" w:rsidP="009E6131">
      <w:pPr>
        <w:rPr>
          <w:color w:val="000000" w:themeColor="text2"/>
        </w:rPr>
      </w:pPr>
      <w:r w:rsidRPr="005F110D">
        <w:rPr>
          <w:color w:val="000000" w:themeColor="text2"/>
        </w:rPr>
        <w:t>Seit dem 15. August 2024 ist Dr. Köpke</w:t>
      </w:r>
      <w:r w:rsidR="00317660">
        <w:rPr>
          <w:color w:val="000000" w:themeColor="text2"/>
        </w:rPr>
        <w:t xml:space="preserve"> als </w:t>
      </w:r>
      <w:ins w:id="0" w:author="Dr. Maximilian Köpke" w:date="2024-08-30T17:18:00Z" w16du:dateUtc="2024-08-30T15:18:00Z">
        <w:r w:rsidR="003A5430">
          <w:rPr>
            <w:color w:val="000000" w:themeColor="text2"/>
          </w:rPr>
          <w:t>n</w:t>
        </w:r>
      </w:ins>
      <w:r w:rsidR="00317660" w:rsidRPr="00317660">
        <w:rPr>
          <w:color w:val="000000" w:themeColor="text2"/>
        </w:rPr>
        <w:t>euer Chief Operating Officer (COO) und Chief Financial Officer (CFO)</w:t>
      </w:r>
      <w:r w:rsidRPr="005F110D">
        <w:rPr>
          <w:color w:val="000000" w:themeColor="text2"/>
        </w:rPr>
        <w:t xml:space="preserve"> Teil des Vorstands und übernimmt die Verantwortung für die Bereiche Finance, Controlling, Legal und Operations. In dieser Rolle wird er die Weiterentwicklung der internen Strukturen und Prozesse der Convista vorantreiben</w:t>
      </w:r>
      <w:r w:rsidR="00C35F40">
        <w:rPr>
          <w:color w:val="000000" w:themeColor="text2"/>
        </w:rPr>
        <w:t xml:space="preserve"> und </w:t>
      </w:r>
      <w:r w:rsidRPr="005F110D">
        <w:rPr>
          <w:color w:val="000000" w:themeColor="text2"/>
        </w:rPr>
        <w:t>das nachhaltige Wachstum des Unternehmens unterstützen.</w:t>
      </w:r>
    </w:p>
    <w:p w14:paraId="5B5CE15F" w14:textId="05CD2F95" w:rsidR="00252B9B" w:rsidRPr="003815BF" w:rsidRDefault="00252B9B" w:rsidP="009E6131">
      <w:pPr>
        <w:rPr>
          <w:b/>
          <w:bCs/>
          <w:color w:val="000000" w:themeColor="text2"/>
        </w:rPr>
      </w:pPr>
      <w:r w:rsidRPr="003815BF">
        <w:rPr>
          <w:b/>
          <w:bCs/>
          <w:color w:val="000000" w:themeColor="text2"/>
        </w:rPr>
        <w:t>Erfahrener Stratege</w:t>
      </w:r>
      <w:r w:rsidR="00317660">
        <w:rPr>
          <w:b/>
          <w:bCs/>
          <w:color w:val="000000" w:themeColor="text2"/>
        </w:rPr>
        <w:t xml:space="preserve"> </w:t>
      </w:r>
    </w:p>
    <w:p w14:paraId="5712E41D" w14:textId="70431A73" w:rsidR="005F110D" w:rsidRDefault="005F110D" w:rsidP="009E6131">
      <w:pPr>
        <w:rPr>
          <w:color w:val="000000" w:themeColor="text2"/>
        </w:rPr>
      </w:pPr>
      <w:r w:rsidRPr="005F110D">
        <w:rPr>
          <w:color w:val="000000" w:themeColor="text2"/>
        </w:rPr>
        <w:t xml:space="preserve">Dr. Köpke bringt </w:t>
      </w:r>
      <w:r w:rsidR="003815BF" w:rsidRPr="003815BF">
        <w:rPr>
          <w:color w:val="000000" w:themeColor="text2"/>
        </w:rPr>
        <w:t>umfassende Erfahrung aus der Strategieberatung mit, zuletzt als Partner bei der Boston Consulting Group (BCG). In dieser Funktion hat er zahlreiche Unternehmen, insbesondere im Besitz von Finanzinvestoren, bei der Umsetzung von Wachstumsstrategien begleitet.</w:t>
      </w:r>
      <w:r w:rsidRPr="005F110D">
        <w:rPr>
          <w:color w:val="000000" w:themeColor="text2"/>
        </w:rPr>
        <w:t xml:space="preserve"> Seine Expertise umfasst die Optimierung</w:t>
      </w:r>
      <w:r w:rsidR="003815BF">
        <w:rPr>
          <w:color w:val="000000" w:themeColor="text2"/>
        </w:rPr>
        <w:t xml:space="preserve"> von</w:t>
      </w:r>
      <w:r w:rsidRPr="005F110D">
        <w:rPr>
          <w:color w:val="000000" w:themeColor="text2"/>
        </w:rPr>
        <w:t xml:space="preserve"> Prozesse</w:t>
      </w:r>
      <w:r w:rsidR="003815BF">
        <w:rPr>
          <w:color w:val="000000" w:themeColor="text2"/>
        </w:rPr>
        <w:t>n</w:t>
      </w:r>
      <w:r w:rsidRPr="005F110D">
        <w:rPr>
          <w:color w:val="000000" w:themeColor="text2"/>
        </w:rPr>
        <w:t xml:space="preserve"> sowie die erfolgreiche Leitung von </w:t>
      </w:r>
      <w:r w:rsidRPr="005F110D">
        <w:rPr>
          <w:color w:val="000000" w:themeColor="text2"/>
        </w:rPr>
        <w:lastRenderedPageBreak/>
        <w:t xml:space="preserve">Projekten zur Wertsteigerung. Diese Erfahrung wird er nun </w:t>
      </w:r>
      <w:r w:rsidR="00C35F40" w:rsidRPr="00252B9B">
        <w:t xml:space="preserve">in seiner neuen Position </w:t>
      </w:r>
      <w:r w:rsidRPr="005F110D">
        <w:rPr>
          <w:color w:val="000000" w:themeColor="text2"/>
        </w:rPr>
        <w:t xml:space="preserve">bei Convista einbringen, </w:t>
      </w:r>
      <w:r w:rsidR="00317660" w:rsidRPr="00252B9B">
        <w:t>um die hohen Qualitätsstandards des Unternehmens zu sichern und</w:t>
      </w:r>
      <w:r w:rsidR="00317660">
        <w:t xml:space="preserve"> die Organisation gezielt weiterzuentwickeln</w:t>
      </w:r>
      <w:r w:rsidRPr="005F110D">
        <w:rPr>
          <w:color w:val="000000" w:themeColor="text2"/>
        </w:rPr>
        <w:t>.</w:t>
      </w:r>
      <w:r w:rsidR="00317660" w:rsidRPr="00317660">
        <w:t xml:space="preserve"> </w:t>
      </w:r>
      <w:r w:rsidR="00317660" w:rsidRPr="00252B9B">
        <w:t>Dabei legt er großen Wert auf eine enge Zusammenarbeit mit den Teams, um praxisnahe und zukunftssichere Lösungen zu entwickeln.</w:t>
      </w:r>
    </w:p>
    <w:p w14:paraId="3DE8B1BC" w14:textId="49D9F477" w:rsidR="005F110D" w:rsidRPr="005F110D" w:rsidRDefault="001B1E80" w:rsidP="005F110D">
      <w:pPr>
        <w:pStyle w:val="IntensivesZitat"/>
        <w:framePr w:wrap="notBeside"/>
      </w:pPr>
      <w:r w:rsidRPr="005F110D">
        <w:t>„</w:t>
      </w:r>
      <w:r w:rsidR="00252B9B" w:rsidRPr="00252B9B">
        <w:t xml:space="preserve">Wir freuen uns sehr, mit Dr. Maximilian Köpke einen erfahrenen Experten an Bord zu haben, der durch seine strategische Expertise und sein tiefes Verständnis für wachstumsorientierte Organisationen überzeugt. </w:t>
      </w:r>
      <w:r w:rsidR="003815BF">
        <w:t xml:space="preserve">Mit seiner </w:t>
      </w:r>
      <w:r w:rsidR="00252B9B" w:rsidRPr="00252B9B">
        <w:t>Erfahrung und sein</w:t>
      </w:r>
      <w:r w:rsidR="003815BF">
        <w:t xml:space="preserve">em </w:t>
      </w:r>
      <w:r w:rsidR="00252B9B" w:rsidRPr="00252B9B">
        <w:t>Weitblick</w:t>
      </w:r>
      <w:r w:rsidR="003815BF">
        <w:t xml:space="preserve"> wird er dazu beitragen, </w:t>
      </w:r>
      <w:r w:rsidR="00252B9B" w:rsidRPr="00252B9B">
        <w:t>das Unternehmenswachstum gezielt zu fördern</w:t>
      </w:r>
      <w:r w:rsidR="003815BF">
        <w:t>.“</w:t>
      </w:r>
    </w:p>
    <w:p w14:paraId="1B38345F" w14:textId="22F76100" w:rsidR="009E6131" w:rsidRPr="005F110D" w:rsidRDefault="009E6131" w:rsidP="00F1747F">
      <w:pPr>
        <w:pStyle w:val="IntensivesZitat"/>
        <w:framePr w:wrap="notBeside"/>
      </w:pPr>
    </w:p>
    <w:p w14:paraId="51908AC3" w14:textId="6E1EF581" w:rsidR="00F1747F" w:rsidRPr="00252B9B" w:rsidRDefault="005F110D" w:rsidP="00FE7EDE">
      <w:pPr>
        <w:pStyle w:val="Untertitel"/>
        <w:rPr>
          <w:rStyle w:val="SchwacheHervorhebung"/>
        </w:rPr>
      </w:pPr>
      <w:r w:rsidRPr="00252B9B">
        <w:rPr>
          <w:rStyle w:val="SchwacheHervorhebung"/>
        </w:rPr>
        <w:t>Martin Hinz</w:t>
      </w:r>
      <w:r w:rsidR="00A1085E" w:rsidRPr="00252B9B">
        <w:rPr>
          <w:rStyle w:val="SchwacheHervorhebung"/>
        </w:rPr>
        <w:t xml:space="preserve">, </w:t>
      </w:r>
      <w:r w:rsidRPr="00252B9B">
        <w:rPr>
          <w:rStyle w:val="SchwacheHervorhebung"/>
        </w:rPr>
        <w:t>CEO</w:t>
      </w:r>
      <w:r w:rsidR="00A32A50" w:rsidRPr="00252B9B">
        <w:rPr>
          <w:rStyle w:val="SchwacheHervorhebung"/>
        </w:rPr>
        <w:t xml:space="preserve">, </w:t>
      </w:r>
      <w:r w:rsidR="00252B9B" w:rsidRPr="00252B9B">
        <w:rPr>
          <w:rStyle w:val="SchwacheHervorhebung"/>
        </w:rPr>
        <w:t>Convista</w:t>
      </w:r>
    </w:p>
    <w:p w14:paraId="0F9B0EEF" w14:textId="5C58A2A7" w:rsidR="005F110D" w:rsidRPr="005F110D" w:rsidRDefault="005F110D" w:rsidP="00F1747F">
      <w:pPr>
        <w:rPr>
          <w:color w:val="000000" w:themeColor="text2"/>
        </w:rPr>
      </w:pPr>
      <w:r w:rsidRPr="005F110D">
        <w:rPr>
          <w:color w:val="000000" w:themeColor="text2"/>
        </w:rPr>
        <w:t>Dr. Köpke selbst betont:</w:t>
      </w:r>
    </w:p>
    <w:p w14:paraId="36039BB3" w14:textId="56EAC52E" w:rsidR="005F110D" w:rsidRPr="005F110D" w:rsidRDefault="005F110D" w:rsidP="005F110D">
      <w:pPr>
        <w:pStyle w:val="IntensivesZitat"/>
        <w:framePr w:wrap="notBeside"/>
      </w:pPr>
      <w:r w:rsidRPr="005F110D">
        <w:t xml:space="preserve">„Ich freue mich sehr darauf, gemeinsam mit dem Team die Zukunft </w:t>
      </w:r>
      <w:r>
        <w:t>von Convista</w:t>
      </w:r>
      <w:r w:rsidRPr="005F110D">
        <w:t xml:space="preserve"> zu gestalten. Unser Ziel ist es, </w:t>
      </w:r>
      <w:r w:rsidR="003A5430">
        <w:t>unsere</w:t>
      </w:r>
      <w:r w:rsidRPr="005F110D">
        <w:t xml:space="preserve"> Prozesse </w:t>
      </w:r>
      <w:r w:rsidR="00D525D8">
        <w:t xml:space="preserve">weiter </w:t>
      </w:r>
      <w:r w:rsidR="003A5430">
        <w:t xml:space="preserve">skalierbar </w:t>
      </w:r>
      <w:r w:rsidRPr="005F110D">
        <w:t xml:space="preserve">zu </w:t>
      </w:r>
      <w:r w:rsidR="003A5430">
        <w:t>machen</w:t>
      </w:r>
      <w:r w:rsidR="003A5430" w:rsidRPr="005F110D">
        <w:t xml:space="preserve"> </w:t>
      </w:r>
      <w:r w:rsidRPr="005F110D">
        <w:t xml:space="preserve">und gleichzeitig den hohen Qualitätsanspruch zu wahren, für den </w:t>
      </w:r>
      <w:r>
        <w:t xml:space="preserve">Convista </w:t>
      </w:r>
      <w:r w:rsidRPr="005F110D">
        <w:t>bekannt ist. Zusammen werden wir die Grundlage für weiteres nachhaltiges Wachstum legen.“</w:t>
      </w:r>
    </w:p>
    <w:p w14:paraId="2A90D2F0" w14:textId="10F9194E" w:rsidR="00317660" w:rsidRPr="00E24D70" w:rsidRDefault="00C35F40" w:rsidP="00317660">
      <w:pPr>
        <w:pStyle w:val="Untertitel"/>
        <w:rPr>
          <w:iCs/>
          <w:spacing w:val="10"/>
          <w:lang w:val="en-GB"/>
        </w:rPr>
      </w:pPr>
      <w:r w:rsidRPr="00E24D70">
        <w:rPr>
          <w:rStyle w:val="SchwacheHervorhebung"/>
          <w:lang w:val="en-GB"/>
        </w:rPr>
        <w:t>Dr. Maximilian Köpke</w:t>
      </w:r>
      <w:r w:rsidR="006D7746" w:rsidRPr="00E24D70">
        <w:rPr>
          <w:rStyle w:val="SchwacheHervorhebung"/>
          <w:lang w:val="en-GB"/>
        </w:rPr>
        <w:t xml:space="preserve">, </w:t>
      </w:r>
      <w:r w:rsidRPr="00E24D70">
        <w:rPr>
          <w:rStyle w:val="SchwacheHervorhebung"/>
          <w:lang w:val="en-GB"/>
        </w:rPr>
        <w:t>Convista</w:t>
      </w:r>
    </w:p>
    <w:p w14:paraId="17120613" w14:textId="5BB237EA" w:rsidR="00317660" w:rsidRPr="00E24D70" w:rsidRDefault="00834113" w:rsidP="00317660">
      <w:pPr>
        <w:rPr>
          <w:b/>
          <w:bCs/>
          <w:lang w:val="en-GB"/>
        </w:rPr>
      </w:pPr>
      <w:r w:rsidRPr="00E24D70">
        <w:rPr>
          <w:b/>
          <w:bCs/>
          <w:lang w:val="en-GB"/>
        </w:rPr>
        <w:t>Klarer Fokus</w:t>
      </w:r>
    </w:p>
    <w:p w14:paraId="696577FD" w14:textId="44C94BF8" w:rsidR="003815BF" w:rsidRPr="00317660" w:rsidRDefault="005F110D" w:rsidP="00317660">
      <w:pPr>
        <w:rPr>
          <w:b/>
          <w:bCs/>
        </w:rPr>
      </w:pPr>
      <w:r>
        <w:t>Mit Dr. Köpke setzt Convista ein klares Zeichen für die Zukunft</w:t>
      </w:r>
      <w:r w:rsidR="00834113">
        <w:t xml:space="preserve"> mit dem Fokus auf Effizienz und strategisches Wachstum</w:t>
      </w:r>
      <w:r w:rsidR="00C35F40">
        <w:t>. Durch seine</w:t>
      </w:r>
      <w:r w:rsidR="00252B9B" w:rsidRPr="00252B9B">
        <w:t xml:space="preserve"> Ernennung unterstreicht die Convista ihren Anspruch auf Qualitätsführerschaft in einer zunehmend komplexen und </w:t>
      </w:r>
      <w:r w:rsidR="00252B9B" w:rsidRPr="00252B9B">
        <w:lastRenderedPageBreak/>
        <w:t>dynamischen Marktlandschaft.</w:t>
      </w:r>
      <w:r w:rsidR="00252B9B">
        <w:t xml:space="preserve"> </w:t>
      </w:r>
      <w:r w:rsidR="00317660">
        <w:t>Expertise</w:t>
      </w:r>
      <w:r>
        <w:t xml:space="preserve"> und partnerschaftliche Zusammenarbeit </w:t>
      </w:r>
      <w:r w:rsidR="00834113">
        <w:t>werden zudem</w:t>
      </w:r>
      <w:r>
        <w:t xml:space="preserve"> </w:t>
      </w:r>
      <w:r w:rsidR="00834113">
        <w:t>ebenso weiterhin</w:t>
      </w:r>
      <w:r>
        <w:t xml:space="preserve"> im Zentrum der Unternehmensstrategie stehen.</w:t>
      </w:r>
      <w:r w:rsidRPr="00B262D9">
        <w:t xml:space="preserve"> </w:t>
      </w:r>
    </w:p>
    <w:p w14:paraId="7266F0F6" w14:textId="532CD5D8" w:rsidR="00B262D9" w:rsidRPr="00B262D9" w:rsidRDefault="00B262D9" w:rsidP="003815BF">
      <w:pPr>
        <w:pStyle w:val="berschrift3"/>
        <w:jc w:val="left"/>
      </w:pPr>
      <w:r w:rsidRPr="00B262D9">
        <w:t xml:space="preserve">Umfang ca. </w:t>
      </w:r>
      <w:r w:rsidR="00C56CFD">
        <w:t>2</w:t>
      </w:r>
      <w:r w:rsidRPr="00B262D9">
        <w:t>.</w:t>
      </w:r>
      <w:r w:rsidR="00C56CFD">
        <w:t>490</w:t>
      </w:r>
      <w:r w:rsidRPr="00B262D9">
        <w:t xml:space="preserve"> Zeichen (mit Leerzeichen)</w:t>
      </w:r>
    </w:p>
    <w:p w14:paraId="4AA3A63F" w14:textId="77777777" w:rsidR="007B242F" w:rsidRDefault="007B242F" w:rsidP="007B242F">
      <w:pPr>
        <w:rPr>
          <w:color w:val="000000" w:themeColor="text2"/>
        </w:rPr>
      </w:pPr>
    </w:p>
    <w:p w14:paraId="17CF5097" w14:textId="709A7306" w:rsidR="00252B9B" w:rsidRPr="003815BF" w:rsidRDefault="00252B9B" w:rsidP="007B242F">
      <w:pPr>
        <w:rPr>
          <w:b/>
          <w:bCs/>
          <w:color w:val="000000" w:themeColor="text2"/>
        </w:rPr>
      </w:pPr>
      <w:r w:rsidRPr="003815BF">
        <w:rPr>
          <w:b/>
          <w:bCs/>
          <w:color w:val="000000" w:themeColor="text2"/>
        </w:rPr>
        <w:t>Über Dr. Maximilian Köpke</w:t>
      </w:r>
    </w:p>
    <w:p w14:paraId="3D4EF0B9" w14:textId="70689237" w:rsidR="00252B9B" w:rsidRPr="00B262D9" w:rsidRDefault="003815BF" w:rsidP="007B242F">
      <w:pPr>
        <w:rPr>
          <w:color w:val="000000" w:themeColor="text2"/>
        </w:rPr>
      </w:pPr>
      <w:r w:rsidRPr="003815BF">
        <w:rPr>
          <w:color w:val="000000" w:themeColor="text2"/>
        </w:rPr>
        <w:t xml:space="preserve">Mit über </w:t>
      </w:r>
      <w:r w:rsidR="003A5430" w:rsidRPr="003815BF">
        <w:rPr>
          <w:color w:val="000000" w:themeColor="text2"/>
        </w:rPr>
        <w:t>1</w:t>
      </w:r>
      <w:r w:rsidR="003A5430">
        <w:rPr>
          <w:color w:val="000000" w:themeColor="text2"/>
        </w:rPr>
        <w:t>0</w:t>
      </w:r>
      <w:r w:rsidR="003A5430" w:rsidRPr="003815BF">
        <w:rPr>
          <w:color w:val="000000" w:themeColor="text2"/>
        </w:rPr>
        <w:t xml:space="preserve"> </w:t>
      </w:r>
      <w:r w:rsidRPr="003815BF">
        <w:rPr>
          <w:color w:val="000000" w:themeColor="text2"/>
        </w:rPr>
        <w:t xml:space="preserve">Jahren Erfahrung in der Strategieberatung und </w:t>
      </w:r>
      <w:r w:rsidR="003A5430" w:rsidRPr="003815BF">
        <w:rPr>
          <w:color w:val="000000" w:themeColor="text2"/>
        </w:rPr>
        <w:t>Unternehmens</w:t>
      </w:r>
      <w:r w:rsidR="003A5430">
        <w:rPr>
          <w:color w:val="000000" w:themeColor="text2"/>
        </w:rPr>
        <w:t>entwicklung</w:t>
      </w:r>
      <w:r w:rsidR="003A5430" w:rsidRPr="003815BF">
        <w:rPr>
          <w:color w:val="000000" w:themeColor="text2"/>
        </w:rPr>
        <w:t xml:space="preserve"> </w:t>
      </w:r>
      <w:r w:rsidRPr="003815BF">
        <w:rPr>
          <w:color w:val="000000" w:themeColor="text2"/>
        </w:rPr>
        <w:t xml:space="preserve">bringt </w:t>
      </w:r>
      <w:r>
        <w:rPr>
          <w:color w:val="000000" w:themeColor="text2"/>
        </w:rPr>
        <w:t xml:space="preserve">Dr. Köpke </w:t>
      </w:r>
      <w:r w:rsidRPr="003815BF">
        <w:rPr>
          <w:color w:val="000000" w:themeColor="text2"/>
        </w:rPr>
        <w:t xml:space="preserve">eine fundierte Expertise in den Bereichen </w:t>
      </w:r>
      <w:r w:rsidR="00D525D8">
        <w:rPr>
          <w:color w:val="000000" w:themeColor="text2"/>
        </w:rPr>
        <w:t>Finanzen</w:t>
      </w:r>
      <w:r w:rsidRPr="003815BF">
        <w:rPr>
          <w:color w:val="000000" w:themeColor="text2"/>
        </w:rPr>
        <w:t>, Operations sowie M</w:t>
      </w:r>
      <w:ins w:id="1" w:author="Johanna Kreuzburg" w:date="2024-09-03T08:48:00Z" w16du:dateUtc="2024-09-03T06:48:00Z">
        <w:r w:rsidR="00F360C5">
          <w:rPr>
            <w:color w:val="000000" w:themeColor="text2"/>
          </w:rPr>
          <w:t xml:space="preserve">&amp;A </w:t>
        </w:r>
      </w:ins>
      <w:r w:rsidRPr="003815BF">
        <w:rPr>
          <w:color w:val="000000" w:themeColor="text2"/>
        </w:rPr>
        <w:t>mit.</w:t>
      </w:r>
      <w:r w:rsidR="00252B9B" w:rsidRPr="00252B9B">
        <w:rPr>
          <w:color w:val="000000" w:themeColor="text2"/>
        </w:rPr>
        <w:t xml:space="preserve"> </w:t>
      </w:r>
      <w:r w:rsidR="00C35F40" w:rsidRPr="00252B9B">
        <w:rPr>
          <w:color w:val="000000" w:themeColor="text2"/>
        </w:rPr>
        <w:t xml:space="preserve">Sein beruflicher Werdegang </w:t>
      </w:r>
      <w:r w:rsidR="00C35F40">
        <w:rPr>
          <w:color w:val="000000" w:themeColor="text2"/>
        </w:rPr>
        <w:t xml:space="preserve">umfasst </w:t>
      </w:r>
      <w:r w:rsidR="00C35F40" w:rsidRPr="00252B9B">
        <w:rPr>
          <w:color w:val="000000" w:themeColor="text2"/>
        </w:rPr>
        <w:t xml:space="preserve">führende Positionen bei </w:t>
      </w:r>
      <w:r w:rsidR="00252B9B" w:rsidRPr="00252B9B">
        <w:rPr>
          <w:color w:val="000000" w:themeColor="text2"/>
        </w:rPr>
        <w:t xml:space="preserve">der Boston Consulting Group (BCG), Heraeus und Bain &amp; Company. Dr. Köpke promovierte in Physik an der Universität Stuttgart und verfügt über umfangreiche Kenntnisse in IT und Programmierung. </w:t>
      </w:r>
      <w:bookmarkStart w:id="2" w:name="_Hlk176161968"/>
      <w:r w:rsidRPr="003815BF">
        <w:rPr>
          <w:color w:val="000000" w:themeColor="text2"/>
        </w:rPr>
        <w:t>Sein Fokus liegt auf der Effizienzsteigerung von Geschäftsprozessen und der Schaffung skalierbarer Strukturen, die nachhaltiges Wachstum ermöglichen.</w:t>
      </w:r>
    </w:p>
    <w:bookmarkEnd w:id="2"/>
    <w:p w14:paraId="1D4B83DA" w14:textId="413EB141" w:rsidR="00677BD6" w:rsidRDefault="00677BD6" w:rsidP="004022A4">
      <w:pPr>
        <w:pStyle w:val="berschrift2"/>
      </w:pPr>
      <w:r w:rsidRPr="00B262D9">
        <w:rPr>
          <w:color w:val="000000" w:themeColor="text2"/>
        </w:rPr>
        <w:br w:type="page"/>
      </w:r>
      <w:r>
        <w:lastRenderedPageBreak/>
        <w:t>Bildervorschau</w:t>
      </w:r>
    </w:p>
    <w:p w14:paraId="125E1CF4" w14:textId="77777777" w:rsidR="00317660" w:rsidRPr="00317660" w:rsidRDefault="00317660" w:rsidP="00317660"/>
    <w:tbl>
      <w:tblPr>
        <w:tblStyle w:val="Tabellenraster"/>
        <w:tblW w:w="0" w:type="auto"/>
        <w:tblBorders>
          <w:top w:val="none" w:sz="0" w:space="0" w:color="auto"/>
          <w:left w:val="none" w:sz="0" w:space="0" w:color="auto"/>
          <w:bottom w:val="none" w:sz="0" w:space="0" w:color="auto"/>
          <w:right w:val="none" w:sz="0" w:space="0" w:color="auto"/>
          <w:insideH w:val="single" w:sz="4" w:space="0" w:color="BFCDD0"/>
          <w:insideV w:val="none" w:sz="0" w:space="0" w:color="auto"/>
        </w:tblBorders>
        <w:tblLook w:val="04A0" w:firstRow="1" w:lastRow="0" w:firstColumn="1" w:lastColumn="0" w:noHBand="0" w:noVBand="1"/>
      </w:tblPr>
      <w:tblGrid>
        <w:gridCol w:w="2825"/>
        <w:gridCol w:w="4510"/>
      </w:tblGrid>
      <w:tr w:rsidR="00677BD6" w:rsidRPr="00F360C5" w14:paraId="0DB9772F" w14:textId="77777777" w:rsidTr="00BE7024">
        <w:tc>
          <w:tcPr>
            <w:tcW w:w="2825" w:type="dxa"/>
          </w:tcPr>
          <w:p w14:paraId="5D0FAA90" w14:textId="72D7B688" w:rsidR="00677BD6" w:rsidRDefault="004A1F4C" w:rsidP="007B242F">
            <w:pPr>
              <w:rPr>
                <w:color w:val="000000" w:themeColor="text2"/>
                <w:lang w:val="en-US"/>
              </w:rPr>
            </w:pPr>
            <w:r>
              <w:rPr>
                <w:noProof/>
                <w:color w:val="000000" w:themeColor="text2"/>
                <w:lang w:val="en-US"/>
              </w:rPr>
              <w:drawing>
                <wp:inline distT="0" distB="0" distL="0" distR="0" wp14:anchorId="58827D0F" wp14:editId="210499D1">
                  <wp:extent cx="1656715" cy="1104251"/>
                  <wp:effectExtent l="0" t="0" r="0" b="1270"/>
                  <wp:docPr id="782965890" name="Grafik 2" descr="Ein Bild, das Menschliches Gesicht, Person, Kleidung,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37722" name="Grafik 2" descr="Ein Bild, das Menschliches Gesicht, Person, Kleidung, computer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5935" cy="1123727"/>
                          </a:xfrm>
                          <a:prstGeom prst="rect">
                            <a:avLst/>
                          </a:prstGeom>
                        </pic:spPr>
                      </pic:pic>
                    </a:graphicData>
                  </a:graphic>
                </wp:inline>
              </w:drawing>
            </w:r>
          </w:p>
        </w:tc>
        <w:tc>
          <w:tcPr>
            <w:tcW w:w="4510" w:type="dxa"/>
          </w:tcPr>
          <w:p w14:paraId="75F59308" w14:textId="2FB0F348" w:rsidR="004A1F4C" w:rsidRPr="00834113" w:rsidRDefault="00317660" w:rsidP="004A1F4C">
            <w:pPr>
              <w:rPr>
                <w:b/>
                <w:bCs/>
                <w:lang w:val="en-GB"/>
              </w:rPr>
            </w:pPr>
            <w:r w:rsidRPr="00834113">
              <w:rPr>
                <w:b/>
                <w:bCs/>
                <w:lang w:val="en-GB"/>
              </w:rPr>
              <w:t>Dr-Maximilian-Koepke</w:t>
            </w:r>
            <w:r w:rsidR="004A1F4C" w:rsidRPr="00834113">
              <w:rPr>
                <w:b/>
                <w:bCs/>
                <w:lang w:val="en-GB"/>
              </w:rPr>
              <w:t>.jpg</w:t>
            </w:r>
          </w:p>
          <w:p w14:paraId="3D0F443C" w14:textId="76F64156" w:rsidR="00677BD6" w:rsidRPr="00317660" w:rsidRDefault="00317660" w:rsidP="00944219">
            <w:pPr>
              <w:rPr>
                <w:color w:val="000000" w:themeColor="text2"/>
                <w:lang w:val="en-GB"/>
              </w:rPr>
            </w:pPr>
            <w:r w:rsidRPr="00317660">
              <w:rPr>
                <w:lang w:val="en-GB"/>
              </w:rPr>
              <w:t>Dr. Maximilian Köpke, COO/CFO, Convista</w:t>
            </w:r>
            <w:r w:rsidR="00C56CFD">
              <w:rPr>
                <w:lang w:val="en-GB"/>
              </w:rPr>
              <w:br/>
            </w:r>
          </w:p>
        </w:tc>
      </w:tr>
    </w:tbl>
    <w:p w14:paraId="0B5C7C11" w14:textId="41A75114" w:rsidR="00E56817" w:rsidRPr="00BE7024" w:rsidRDefault="00BE7024" w:rsidP="00BE7024">
      <w:pPr>
        <w:pStyle w:val="berschrift3"/>
        <w:rPr>
          <w:lang w:val="en-US"/>
        </w:rPr>
      </w:pPr>
      <w:r w:rsidRPr="00BE7024">
        <w:rPr>
          <w:lang w:val="en-US"/>
        </w:rPr>
        <w:t xml:space="preserve">Copyright: </w:t>
      </w:r>
      <w:r w:rsidR="00317660">
        <w:rPr>
          <w:lang w:val="en-US"/>
        </w:rPr>
        <w:t>Convista Consulting AG</w:t>
      </w:r>
      <w:r w:rsidRPr="00944219">
        <w:rPr>
          <w:lang w:val="en-US"/>
        </w:rPr>
        <w:t>.</w:t>
      </w:r>
      <w:r w:rsidRPr="00BE7024">
        <w:rPr>
          <w:lang w:val="en-US"/>
        </w:rPr>
        <w:t xml:space="preserve"> </w:t>
      </w:r>
    </w:p>
    <w:sectPr w:rsidR="00E56817" w:rsidRPr="00BE7024" w:rsidSect="00205669">
      <w:headerReference w:type="default" r:id="rId8"/>
      <w:footerReference w:type="even" r:id="rId9"/>
      <w:footerReference w:type="default" r:id="rId10"/>
      <w:headerReference w:type="first" r:id="rId11"/>
      <w:footerReference w:type="first" r:id="rId12"/>
      <w:pgSz w:w="11906" w:h="16838"/>
      <w:pgMar w:top="794" w:right="3153"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27811" w14:textId="77777777" w:rsidR="00652D03" w:rsidRDefault="00652D03" w:rsidP="00B85D06">
      <w:pPr>
        <w:spacing w:after="0" w:line="240" w:lineRule="auto"/>
      </w:pPr>
      <w:r>
        <w:separator/>
      </w:r>
    </w:p>
  </w:endnote>
  <w:endnote w:type="continuationSeparator" w:id="0">
    <w:p w14:paraId="666B1DFC" w14:textId="77777777" w:rsidR="00652D03" w:rsidRDefault="00652D03" w:rsidP="00B85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Überschriften">
    <w:altName w:val="Times New Roman"/>
    <w:charset w:val="00"/>
    <w:family w:val="roman"/>
    <w:pitch w:val="default"/>
  </w:font>
  <w:font w:name="MinionPro-Regular">
    <w:altName w:val="Calibri"/>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977866987"/>
      <w:docPartObj>
        <w:docPartGallery w:val="Page Numbers (Bottom of Page)"/>
        <w:docPartUnique/>
      </w:docPartObj>
    </w:sdtPr>
    <w:sdtEndPr>
      <w:rPr>
        <w:rStyle w:val="Seitenzahl"/>
      </w:rPr>
    </w:sdtEndPr>
    <w:sdtContent>
      <w:p w14:paraId="1AAD192D" w14:textId="3879FD29" w:rsidR="009838AD" w:rsidRDefault="009838AD" w:rsidP="005A1403">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067F402" w14:textId="77777777" w:rsidR="009838AD" w:rsidRDefault="009838AD" w:rsidP="009838AD">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686945135"/>
      <w:docPartObj>
        <w:docPartGallery w:val="Page Numbers (Bottom of Page)"/>
        <w:docPartUnique/>
      </w:docPartObj>
    </w:sdtPr>
    <w:sdtEndPr>
      <w:rPr>
        <w:rStyle w:val="Seitenzahl"/>
      </w:rPr>
    </w:sdtEndPr>
    <w:sdtContent>
      <w:p w14:paraId="22FBB0F2" w14:textId="77777777" w:rsidR="00572706" w:rsidRDefault="00572706" w:rsidP="00572706">
        <w:pPr>
          <w:pStyle w:val="Fuzeile"/>
          <w:framePr w:w="284" w:wrap="notBeside" w:vAnchor="page" w:hAnchor="page" w:x="10865" w:y="16019"/>
          <w:jc w:val="right"/>
          <w:rPr>
            <w:rStyle w:val="Seitenzahl"/>
          </w:rPr>
        </w:pPr>
        <w:r w:rsidRPr="009838AD">
          <w:rPr>
            <w:rStyle w:val="Seitenzahl"/>
            <w:color w:val="008084" w:themeColor="background2"/>
          </w:rPr>
          <w:fldChar w:fldCharType="begin"/>
        </w:r>
        <w:r w:rsidRPr="009838AD">
          <w:rPr>
            <w:rStyle w:val="Seitenzahl"/>
            <w:color w:val="008084" w:themeColor="background2"/>
          </w:rPr>
          <w:instrText xml:space="preserve"> PAGE </w:instrText>
        </w:r>
        <w:r w:rsidRPr="009838AD">
          <w:rPr>
            <w:rStyle w:val="Seitenzahl"/>
            <w:color w:val="008084" w:themeColor="background2"/>
          </w:rPr>
          <w:fldChar w:fldCharType="separate"/>
        </w:r>
        <w:r>
          <w:rPr>
            <w:rStyle w:val="Seitenzahl"/>
            <w:color w:val="008084" w:themeColor="background2"/>
          </w:rPr>
          <w:t>1</w:t>
        </w:r>
        <w:r w:rsidRPr="009838AD">
          <w:rPr>
            <w:rStyle w:val="Seitenzahl"/>
            <w:color w:val="008084" w:themeColor="background2"/>
          </w:rPr>
          <w:fldChar w:fldCharType="end"/>
        </w:r>
      </w:p>
    </w:sdtContent>
  </w:sdt>
  <w:p w14:paraId="12DB6606" w14:textId="492B39B6" w:rsidR="005C3C20" w:rsidRDefault="00CB7C9B" w:rsidP="009838AD">
    <w:pPr>
      <w:pStyle w:val="Fuzeile"/>
      <w:ind w:right="360"/>
    </w:pPr>
    <w:r>
      <w:rPr>
        <w:noProof/>
      </w:rPr>
      <mc:AlternateContent>
        <mc:Choice Requires="wps">
          <w:drawing>
            <wp:anchor distT="0" distB="0" distL="114300" distR="114300" simplePos="0" relativeHeight="251658238" behindDoc="0" locked="0" layoutInCell="1" allowOverlap="1" wp14:anchorId="1A51CDEA" wp14:editId="2BD94970">
              <wp:simplePos x="0" y="0"/>
              <wp:positionH relativeFrom="column">
                <wp:posOffset>-900430</wp:posOffset>
              </wp:positionH>
              <wp:positionV relativeFrom="paragraph">
                <wp:posOffset>352588</wp:posOffset>
              </wp:positionV>
              <wp:extent cx="7568697" cy="249737"/>
              <wp:effectExtent l="0" t="0" r="635" b="4445"/>
              <wp:wrapNone/>
              <wp:docPr id="183630907" name="Rechteck 1"/>
              <wp:cNvGraphicFramePr/>
              <a:graphic xmlns:a="http://schemas.openxmlformats.org/drawingml/2006/main">
                <a:graphicData uri="http://schemas.microsoft.com/office/word/2010/wordprocessingShape">
                  <wps:wsp>
                    <wps:cNvSpPr/>
                    <wps:spPr>
                      <a:xfrm>
                        <a:off x="0" y="0"/>
                        <a:ext cx="7568697" cy="249737"/>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EDF199" id="Rechteck 1" o:spid="_x0000_s1026" style="position:absolute;margin-left:-70.9pt;margin-top:27.75pt;width:595.95pt;height:19.6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" fillcolor="#008084 [3214]"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253249907"/>
      <w:docPartObj>
        <w:docPartGallery w:val="Page Numbers (Bottom of Page)"/>
        <w:docPartUnique/>
      </w:docPartObj>
    </w:sdtPr>
    <w:sdtEndPr>
      <w:rPr>
        <w:rStyle w:val="Seitenzahl"/>
      </w:rPr>
    </w:sdtEndPr>
    <w:sdtContent>
      <w:p w14:paraId="3C9F65E3" w14:textId="77777777" w:rsidR="00572706" w:rsidRDefault="00572706" w:rsidP="00572706">
        <w:pPr>
          <w:pStyle w:val="Fuzeile"/>
          <w:framePr w:w="284" w:wrap="notBeside" w:vAnchor="page" w:hAnchor="page" w:x="10865" w:y="16019"/>
          <w:jc w:val="right"/>
          <w:rPr>
            <w:rStyle w:val="Seitenzahl"/>
          </w:rPr>
        </w:pPr>
        <w:r w:rsidRPr="009838AD">
          <w:rPr>
            <w:rStyle w:val="Seitenzahl"/>
            <w:color w:val="008084" w:themeColor="background2"/>
          </w:rPr>
          <w:fldChar w:fldCharType="begin"/>
        </w:r>
        <w:r w:rsidRPr="009838AD">
          <w:rPr>
            <w:rStyle w:val="Seitenzahl"/>
            <w:color w:val="008084" w:themeColor="background2"/>
          </w:rPr>
          <w:instrText xml:space="preserve"> PAGE </w:instrText>
        </w:r>
        <w:r w:rsidRPr="009838AD">
          <w:rPr>
            <w:rStyle w:val="Seitenzahl"/>
            <w:color w:val="008084" w:themeColor="background2"/>
          </w:rPr>
          <w:fldChar w:fldCharType="separate"/>
        </w:r>
        <w:r>
          <w:rPr>
            <w:rStyle w:val="Seitenzahl"/>
            <w:color w:val="008084" w:themeColor="background2"/>
          </w:rPr>
          <w:t>2</w:t>
        </w:r>
        <w:r w:rsidRPr="009838AD">
          <w:rPr>
            <w:rStyle w:val="Seitenzahl"/>
            <w:color w:val="008084" w:themeColor="background2"/>
          </w:rPr>
          <w:fldChar w:fldCharType="end"/>
        </w:r>
      </w:p>
    </w:sdtContent>
  </w:sdt>
  <w:p w14:paraId="558EB303" w14:textId="0AA6D016" w:rsidR="005C3C20" w:rsidRDefault="00572706" w:rsidP="009838AD">
    <w:pPr>
      <w:pStyle w:val="Fuzeile"/>
      <w:ind w:right="360"/>
    </w:pPr>
    <w:r>
      <w:rPr>
        <w:noProof/>
      </w:rPr>
      <mc:AlternateContent>
        <mc:Choice Requires="wps">
          <w:drawing>
            <wp:anchor distT="0" distB="0" distL="114300" distR="114300" simplePos="0" relativeHeight="251681792" behindDoc="0" locked="0" layoutInCell="1" allowOverlap="1" wp14:anchorId="3C898474" wp14:editId="58E34F6A">
              <wp:simplePos x="0" y="0"/>
              <wp:positionH relativeFrom="column">
                <wp:posOffset>-895985</wp:posOffset>
              </wp:positionH>
              <wp:positionV relativeFrom="paragraph">
                <wp:posOffset>352588</wp:posOffset>
              </wp:positionV>
              <wp:extent cx="7568697" cy="249737"/>
              <wp:effectExtent l="0" t="0" r="635" b="4445"/>
              <wp:wrapNone/>
              <wp:docPr id="1519663772" name="Rechteck 1"/>
              <wp:cNvGraphicFramePr/>
              <a:graphic xmlns:a="http://schemas.openxmlformats.org/drawingml/2006/main">
                <a:graphicData uri="http://schemas.microsoft.com/office/word/2010/wordprocessingShape">
                  <wps:wsp>
                    <wps:cNvSpPr/>
                    <wps:spPr>
                      <a:xfrm>
                        <a:off x="0" y="0"/>
                        <a:ext cx="7568697" cy="249737"/>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B4C34" id="Rechteck 1" o:spid="_x0000_s1026" style="position:absolute;margin-left:-70.55pt;margin-top:27.75pt;width:595.95pt;height:19.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" fillcolor="#008084 [3214]"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E4DFC" w14:textId="77777777" w:rsidR="00652D03" w:rsidRDefault="00652D03" w:rsidP="00B85D06">
      <w:pPr>
        <w:spacing w:after="0" w:line="240" w:lineRule="auto"/>
      </w:pPr>
      <w:r>
        <w:separator/>
      </w:r>
    </w:p>
  </w:footnote>
  <w:footnote w:type="continuationSeparator" w:id="0">
    <w:p w14:paraId="0FFCAA2F" w14:textId="77777777" w:rsidR="00652D03" w:rsidRDefault="00652D03" w:rsidP="00B85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7FAD1" w14:textId="295FA6C1" w:rsidR="009E6131" w:rsidRDefault="009E6131">
    <w:pPr>
      <w:pStyle w:val="Kopfzeile"/>
      <w:rPr>
        <w:noProof/>
      </w:rPr>
    </w:pPr>
    <w:r>
      <w:rPr>
        <w:noProof/>
      </w:rPr>
      <w:drawing>
        <wp:anchor distT="0" distB="0" distL="114300" distR="114300" simplePos="0" relativeHeight="251667456" behindDoc="1" locked="0" layoutInCell="1" allowOverlap="1" wp14:anchorId="421013B7" wp14:editId="7EF23027">
          <wp:simplePos x="0" y="0"/>
          <wp:positionH relativeFrom="page">
            <wp:posOffset>666115</wp:posOffset>
          </wp:positionH>
          <wp:positionV relativeFrom="page">
            <wp:posOffset>288290</wp:posOffset>
          </wp:positionV>
          <wp:extent cx="2343600" cy="676800"/>
          <wp:effectExtent l="0" t="0" r="0" b="0"/>
          <wp:wrapNone/>
          <wp:docPr id="1460976173" name="Grafik 1460976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343600" cy="676800"/>
                  </a:xfrm>
                  <a:prstGeom prst="rect">
                    <a:avLst/>
                  </a:prstGeom>
                </pic:spPr>
              </pic:pic>
            </a:graphicData>
          </a:graphic>
          <wp14:sizeRelH relativeFrom="margin">
            <wp14:pctWidth>0</wp14:pctWidth>
          </wp14:sizeRelH>
          <wp14:sizeRelV relativeFrom="margin">
            <wp14:pctHeight>0</wp14:pctHeight>
          </wp14:sizeRelV>
        </wp:anchor>
      </w:drawing>
    </w:r>
  </w:p>
  <w:p w14:paraId="558CFD66" w14:textId="6BB44CC6" w:rsidR="00AD4858" w:rsidRDefault="006F0DDF" w:rsidP="006F0DDF">
    <w:pPr>
      <w:pStyle w:val="Kopfzeile"/>
      <w:tabs>
        <w:tab w:val="clear" w:pos="4536"/>
        <w:tab w:val="clear" w:pos="9072"/>
        <w:tab w:val="left" w:pos="1338"/>
      </w:tabs>
      <w:rPr>
        <w:noProof/>
      </w:rPr>
    </w:pPr>
    <w:r>
      <w:rPr>
        <w:noProof/>
      </w:rPr>
      <w:tab/>
    </w:r>
  </w:p>
  <w:p w14:paraId="48EB8AD5" w14:textId="0F39F30F" w:rsidR="00AD4858" w:rsidRDefault="00AD4858">
    <w:pPr>
      <w:pStyle w:val="Kopfzeile"/>
      <w:rPr>
        <w:noProof/>
      </w:rPr>
    </w:pPr>
  </w:p>
  <w:p w14:paraId="3D2E4C95" w14:textId="343CCA92" w:rsidR="00AD4858" w:rsidRDefault="00AD4858">
    <w:pPr>
      <w:pStyle w:val="Kopfzeile"/>
      <w:rPr>
        <w:noProof/>
      </w:rPr>
    </w:pPr>
  </w:p>
  <w:p w14:paraId="1B33FFBC" w14:textId="0878A0C9" w:rsidR="00AD4858" w:rsidRDefault="00AD4858">
    <w:pPr>
      <w:pStyle w:val="Kopfzeile"/>
      <w:rPr>
        <w:noProof/>
      </w:rPr>
    </w:pPr>
  </w:p>
  <w:p w14:paraId="0AF16F12" w14:textId="109FCB01" w:rsidR="00AD4858" w:rsidRDefault="00E56817">
    <w:pPr>
      <w:pStyle w:val="Kopfzeile"/>
    </w:pPr>
    <w:r>
      <w:rPr>
        <w:noProof/>
      </w:rPr>
      <mc:AlternateContent>
        <mc:Choice Requires="wps">
          <w:drawing>
            <wp:anchor distT="0" distB="0" distL="114300" distR="114300" simplePos="0" relativeHeight="251677696" behindDoc="0" locked="0" layoutInCell="1" allowOverlap="1" wp14:anchorId="002E580B" wp14:editId="4285A7B9">
              <wp:simplePos x="0" y="0"/>
              <wp:positionH relativeFrom="page">
                <wp:posOffset>0</wp:posOffset>
              </wp:positionH>
              <wp:positionV relativeFrom="page">
                <wp:posOffset>5346700</wp:posOffset>
              </wp:positionV>
              <wp:extent cx="360000" cy="0"/>
              <wp:effectExtent l="0" t="0" r="0" b="0"/>
              <wp:wrapNone/>
              <wp:docPr id="8" name="Gerader Verbinder 8"/>
              <wp:cNvGraphicFramePr/>
              <a:graphic xmlns:a="http://schemas.openxmlformats.org/drawingml/2006/main">
                <a:graphicData uri="http://schemas.microsoft.com/office/word/2010/wordprocessingShape">
                  <wps:wsp>
                    <wps:cNvCnPr/>
                    <wps:spPr>
                      <a:xfrm>
                        <a:off x="0" y="0"/>
                        <a:ext cx="360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63F3BE" id="Gerader Verbinder 8" o:spid="_x0000_s1026" style="position:absolute;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" strokecolor="#f17b00 [3204]" strokeweight=".5pt">
              <v:stroke joinstyle="miter"/>
              <w10:wrap anchorx="page" anchory="page"/>
            </v:line>
          </w:pict>
        </mc:Fallback>
      </mc:AlternateContent>
    </w:r>
    <w:r>
      <w:rPr>
        <w:noProof/>
      </w:rPr>
      <mc:AlternateContent>
        <mc:Choice Requires="wps">
          <w:drawing>
            <wp:anchor distT="0" distB="0" distL="114300" distR="114300" simplePos="0" relativeHeight="251678720" behindDoc="0" locked="0" layoutInCell="1" allowOverlap="1" wp14:anchorId="10DE438D" wp14:editId="3DB370F2">
              <wp:simplePos x="0" y="0"/>
              <wp:positionH relativeFrom="page">
                <wp:posOffset>0</wp:posOffset>
              </wp:positionH>
              <wp:positionV relativeFrom="page">
                <wp:posOffset>3780790</wp:posOffset>
              </wp:positionV>
              <wp:extent cx="360000" cy="0"/>
              <wp:effectExtent l="0" t="0" r="0" b="0"/>
              <wp:wrapNone/>
              <wp:docPr id="10" name="Gerader Verbinder 10"/>
              <wp:cNvGraphicFramePr/>
              <a:graphic xmlns:a="http://schemas.openxmlformats.org/drawingml/2006/main">
                <a:graphicData uri="http://schemas.microsoft.com/office/word/2010/wordprocessingShape">
                  <wps:wsp>
                    <wps:cNvCnPr/>
                    <wps:spPr>
                      <a:xfrm>
                        <a:off x="0" y="0"/>
                        <a:ext cx="36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FFE0B0" id="Gerader Verbinder 10"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28.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" strokecolor="#008084 [3214]" strokeweight=".5pt">
              <v:stroke joinstyle="miter"/>
              <w10:wrap anchorx="page" anchory="page"/>
            </v:line>
          </w:pict>
        </mc:Fallback>
      </mc:AlternateContent>
    </w:r>
    <w:r>
      <w:rPr>
        <w:noProof/>
      </w:rPr>
      <mc:AlternateContent>
        <mc:Choice Requires="wps">
          <w:drawing>
            <wp:anchor distT="0" distB="0" distL="114300" distR="114300" simplePos="0" relativeHeight="251679744" behindDoc="0" locked="0" layoutInCell="1" allowOverlap="1" wp14:anchorId="50FF4F69" wp14:editId="19766CAE">
              <wp:simplePos x="0" y="0"/>
              <wp:positionH relativeFrom="page">
                <wp:posOffset>0</wp:posOffset>
              </wp:positionH>
              <wp:positionV relativeFrom="page">
                <wp:posOffset>7560945</wp:posOffset>
              </wp:positionV>
              <wp:extent cx="360000" cy="0"/>
              <wp:effectExtent l="0" t="0" r="0" b="0"/>
              <wp:wrapNone/>
              <wp:docPr id="12" name="Gerader Verbinder 12"/>
              <wp:cNvGraphicFramePr/>
              <a:graphic xmlns:a="http://schemas.openxmlformats.org/drawingml/2006/main">
                <a:graphicData uri="http://schemas.microsoft.com/office/word/2010/wordprocessingShape">
                  <wps:wsp>
                    <wps:cNvCnPr/>
                    <wps:spPr>
                      <a:xfrm>
                        <a:off x="0" y="0"/>
                        <a:ext cx="36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89DA8E" id="Gerader Verbinder 12" o:spid="_x0000_s1026" style="position:absolute;z-index:2516797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" strokecolor="#008084 [3214]" strokeweight=".5pt">
              <v:stroke joinstyle="miter"/>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2AC6F" w14:textId="79770BAC" w:rsidR="009E6131" w:rsidRDefault="008E66A6">
    <w:pPr>
      <w:pStyle w:val="Kopfzeile"/>
    </w:pPr>
    <w:r>
      <w:rPr>
        <w:noProof/>
      </w:rPr>
      <w:drawing>
        <wp:anchor distT="0" distB="0" distL="114300" distR="114300" simplePos="0" relativeHeight="251660288" behindDoc="1" locked="0" layoutInCell="1" allowOverlap="1" wp14:anchorId="203C242A" wp14:editId="7A9DFF0B">
          <wp:simplePos x="0" y="0"/>
          <wp:positionH relativeFrom="page">
            <wp:posOffset>666115</wp:posOffset>
          </wp:positionH>
          <wp:positionV relativeFrom="page">
            <wp:posOffset>288290</wp:posOffset>
          </wp:positionV>
          <wp:extent cx="2343600" cy="676800"/>
          <wp:effectExtent l="0" t="0" r="0" b="0"/>
          <wp:wrapNone/>
          <wp:docPr id="1719351037" name="Grafik 171935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343600" cy="676800"/>
                  </a:xfrm>
                  <a:prstGeom prst="rect">
                    <a:avLst/>
                  </a:prstGeom>
                </pic:spPr>
              </pic:pic>
            </a:graphicData>
          </a:graphic>
          <wp14:sizeRelH relativeFrom="margin">
            <wp14:pctWidth>0</wp14:pctWidth>
          </wp14:sizeRelH>
          <wp14:sizeRelV relativeFrom="margin">
            <wp14:pctHeight>0</wp14:pctHeight>
          </wp14:sizeRelV>
        </wp:anchor>
      </w:drawing>
    </w:r>
  </w:p>
  <w:p w14:paraId="104401B8" w14:textId="77777777" w:rsidR="009E6131" w:rsidRDefault="009E6131">
    <w:pPr>
      <w:pStyle w:val="Kopfzeile"/>
    </w:pPr>
  </w:p>
  <w:p w14:paraId="0E57AE65" w14:textId="50684552" w:rsidR="009E6131" w:rsidRDefault="009E6131">
    <w:pPr>
      <w:pStyle w:val="Kopfzeile"/>
    </w:pPr>
  </w:p>
  <w:p w14:paraId="6DB0F4B2" w14:textId="77777777" w:rsidR="0024223D" w:rsidRDefault="0024223D">
    <w:pPr>
      <w:pStyle w:val="Kopfzeile"/>
    </w:pPr>
  </w:p>
  <w:p w14:paraId="639F77A7" w14:textId="0AC2A44A" w:rsidR="009E6131" w:rsidRDefault="009E6131">
    <w:pPr>
      <w:pStyle w:val="Kopfzeile"/>
    </w:pPr>
  </w:p>
  <w:p w14:paraId="719C8693" w14:textId="5AA0C03E" w:rsidR="001A576F" w:rsidRDefault="009E6131">
    <w:pPr>
      <w:pStyle w:val="Kopfzeile"/>
    </w:pPr>
    <w:r>
      <w:rPr>
        <w:noProof/>
      </w:rPr>
      <mc:AlternateContent>
        <mc:Choice Requires="wps">
          <w:drawing>
            <wp:anchor distT="45720" distB="45720" distL="114300" distR="114300" simplePos="0" relativeHeight="251665408" behindDoc="0" locked="0" layoutInCell="1" allowOverlap="1" wp14:anchorId="31FEFD40" wp14:editId="7114C87D">
              <wp:simplePos x="0" y="0"/>
              <wp:positionH relativeFrom="page">
                <wp:posOffset>5223850</wp:posOffset>
              </wp:positionH>
              <wp:positionV relativeFrom="page">
                <wp:posOffset>1729212</wp:posOffset>
              </wp:positionV>
              <wp:extent cx="2448560" cy="2118511"/>
              <wp:effectExtent l="0" t="0" r="3810" b="254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560" cy="2118511"/>
                      </a:xfrm>
                      <a:prstGeom prst="rect">
                        <a:avLst/>
                      </a:prstGeom>
                      <a:noFill/>
                      <a:ln w="9525">
                        <a:noFill/>
                        <a:miter lim="800000"/>
                        <a:headEnd/>
                        <a:tailEnd/>
                      </a:ln>
                    </wps:spPr>
                    <wps:txbx>
                      <w:txbxContent>
                        <w:p w14:paraId="3EC7708A" w14:textId="4A3A33F9" w:rsidR="007E2B29" w:rsidRDefault="00A13D91" w:rsidP="007E2B29">
                          <w:pPr>
                            <w:pStyle w:val="Adressblock"/>
                            <w:rPr>
                              <w:b/>
                              <w:bCs w:val="0"/>
                              <w:color w:val="000000" w:themeColor="text2"/>
                            </w:rPr>
                          </w:pPr>
                          <w:r w:rsidRPr="00A13D91">
                            <w:rPr>
                              <w:b/>
                              <w:bCs w:val="0"/>
                              <w:color w:val="000000" w:themeColor="text2"/>
                            </w:rPr>
                            <w:t xml:space="preserve">Infoline </w:t>
                          </w:r>
                          <w:r w:rsidR="0024223D" w:rsidRPr="00A13D91">
                            <w:rPr>
                              <w:b/>
                              <w:bCs w:val="0"/>
                              <w:color w:val="000000" w:themeColor="text2"/>
                            </w:rPr>
                            <w:t>für</w:t>
                          </w:r>
                          <w:r w:rsidRPr="00A13D91">
                            <w:rPr>
                              <w:b/>
                              <w:bCs w:val="0"/>
                              <w:color w:val="000000" w:themeColor="text2"/>
                            </w:rPr>
                            <w:t xml:space="preserve"> Fachpresse </w:t>
                          </w:r>
                          <w:r w:rsidR="008B23CF">
                            <w:rPr>
                              <w:b/>
                              <w:bCs w:val="0"/>
                              <w:color w:val="000000" w:themeColor="text2"/>
                            </w:rPr>
                            <w:br/>
                          </w:r>
                          <w:r w:rsidRPr="00A13D91">
                            <w:rPr>
                              <w:b/>
                              <w:bCs w:val="0"/>
                              <w:color w:val="000000" w:themeColor="text2"/>
                            </w:rPr>
                            <w:t xml:space="preserve">und Journalisten </w:t>
                          </w:r>
                        </w:p>
                        <w:p w14:paraId="0AE308C1" w14:textId="77777777" w:rsidR="0024223D" w:rsidRDefault="0024223D" w:rsidP="007E2B29">
                          <w:pPr>
                            <w:pStyle w:val="Adressblock"/>
                            <w:rPr>
                              <w:b/>
                              <w:bCs w:val="0"/>
                              <w:color w:val="000000" w:themeColor="text2"/>
                            </w:rPr>
                          </w:pPr>
                        </w:p>
                        <w:p w14:paraId="49FF66C4" w14:textId="58B35F55" w:rsidR="0024223D" w:rsidRPr="005C3C20" w:rsidRDefault="0024223D" w:rsidP="0024223D">
                          <w:pPr>
                            <w:pStyle w:val="Adressblock"/>
                            <w:rPr>
                              <w:b/>
                              <w:bCs w:val="0"/>
                              <w:color w:val="000000" w:themeColor="text2"/>
                            </w:rPr>
                          </w:pPr>
                          <w:r w:rsidRPr="005C3C20">
                            <w:rPr>
                              <w:b/>
                              <w:bCs w:val="0"/>
                              <w:color w:val="000000" w:themeColor="text2"/>
                            </w:rPr>
                            <w:t>Con</w:t>
                          </w:r>
                          <w:r>
                            <w:rPr>
                              <w:b/>
                              <w:bCs w:val="0"/>
                              <w:color w:val="000000" w:themeColor="text2"/>
                            </w:rPr>
                            <w:t>V</w:t>
                          </w:r>
                          <w:r w:rsidRPr="005C3C20">
                            <w:rPr>
                              <w:b/>
                              <w:bCs w:val="0"/>
                              <w:color w:val="000000" w:themeColor="text2"/>
                            </w:rPr>
                            <w:t>ista Consulting AG</w:t>
                          </w:r>
                        </w:p>
                        <w:p w14:paraId="04352E76" w14:textId="5C55FF8B" w:rsidR="007E2B29" w:rsidRPr="005C3C20" w:rsidRDefault="007E2B29" w:rsidP="007E2B29">
                          <w:pPr>
                            <w:pStyle w:val="Adressblock"/>
                            <w:rPr>
                              <w:rFonts w:ascii="ArialMT" w:hAnsi="ArialMT" w:cs="ArialMT"/>
                              <w:color w:val="000000" w:themeColor="text2"/>
                            </w:rPr>
                          </w:pPr>
                          <w:r w:rsidRPr="005C3C20">
                            <w:rPr>
                              <w:rFonts w:ascii="ArialMT" w:hAnsi="ArialMT" w:cs="ArialMT"/>
                              <w:color w:val="000000" w:themeColor="text2"/>
                            </w:rPr>
                            <w:t>Im Zollhafen 15</w:t>
                          </w:r>
                          <w:r w:rsidR="00925FEA">
                            <w:rPr>
                              <w:rFonts w:ascii="ArialMT" w:hAnsi="ArialMT" w:cs="ArialMT"/>
                              <w:color w:val="000000" w:themeColor="text2"/>
                            </w:rPr>
                            <w:t xml:space="preserve"> </w:t>
                          </w:r>
                          <w:r w:rsidR="00925FEA" w:rsidRPr="00925FEA">
                            <w:rPr>
                              <w:rFonts w:ascii="ArialMT" w:hAnsi="ArialMT" w:cs="ArialMT"/>
                              <w:color w:val="000000" w:themeColor="text2"/>
                            </w:rPr>
                            <w:t>–</w:t>
                          </w:r>
                          <w:r w:rsidR="00925FEA">
                            <w:rPr>
                              <w:rFonts w:ascii="ArialMT" w:hAnsi="ArialMT" w:cs="ArialMT"/>
                              <w:color w:val="000000" w:themeColor="text2"/>
                            </w:rPr>
                            <w:t xml:space="preserve"> </w:t>
                          </w:r>
                          <w:r w:rsidRPr="005C3C20">
                            <w:rPr>
                              <w:rFonts w:ascii="ArialMT" w:hAnsi="ArialMT" w:cs="ArialMT"/>
                              <w:color w:val="000000" w:themeColor="text2"/>
                            </w:rPr>
                            <w:t>17</w:t>
                          </w:r>
                        </w:p>
                        <w:p w14:paraId="07440D8F" w14:textId="411C5749" w:rsidR="007E2B29" w:rsidRPr="005C3C20" w:rsidRDefault="007E2B29" w:rsidP="007E2B29">
                          <w:pPr>
                            <w:pStyle w:val="Adressblock"/>
                            <w:rPr>
                              <w:rFonts w:ascii="ArialMT" w:hAnsi="ArialMT" w:cs="ArialMT"/>
                              <w:color w:val="000000" w:themeColor="text2"/>
                            </w:rPr>
                          </w:pPr>
                          <w:r w:rsidRPr="005C3C20">
                            <w:rPr>
                              <w:rFonts w:ascii="ArialMT" w:hAnsi="ArialMT" w:cs="ArialMT"/>
                              <w:color w:val="000000" w:themeColor="text2"/>
                            </w:rPr>
                            <w:t>50678 Köln</w:t>
                          </w:r>
                        </w:p>
                        <w:p w14:paraId="0E5A08F8" w14:textId="77777777" w:rsidR="00FD6781" w:rsidRPr="00FD6781" w:rsidRDefault="00FD6781" w:rsidP="007E2B29">
                          <w:pPr>
                            <w:pStyle w:val="Adressblock"/>
                            <w:rPr>
                              <w:color w:val="000000" w:themeColor="text2"/>
                            </w:rPr>
                          </w:pPr>
                          <w:r w:rsidRPr="00FD6781">
                            <w:rPr>
                              <w:color w:val="000000" w:themeColor="text2"/>
                            </w:rPr>
                            <w:t xml:space="preserve">presse@convista.com </w:t>
                          </w:r>
                        </w:p>
                        <w:p w14:paraId="313E7168" w14:textId="4F4111F0" w:rsidR="007E2B29" w:rsidRPr="005C3C20" w:rsidRDefault="007E2B29" w:rsidP="007E2B29">
                          <w:pPr>
                            <w:pStyle w:val="Adressblock"/>
                            <w:rPr>
                              <w:rFonts w:ascii="ArialMT" w:hAnsi="ArialMT" w:cs="ArialMT"/>
                              <w:color w:val="000000" w:themeColor="text2"/>
                            </w:rPr>
                          </w:pPr>
                          <w:r w:rsidRPr="005C3C20">
                            <w:rPr>
                              <w:rFonts w:ascii="ArialMT" w:hAnsi="ArialMT" w:cs="ArialMT"/>
                              <w:color w:val="000000" w:themeColor="text2"/>
                            </w:rPr>
                            <w:t>www.convista.com</w:t>
                          </w:r>
                        </w:p>
                        <w:p w14:paraId="43917BF3" w14:textId="77777777" w:rsidR="007E2B29" w:rsidRPr="005C3C20" w:rsidRDefault="007E2B29" w:rsidP="007E2B29">
                          <w:pPr>
                            <w:pStyle w:val="Adressblock"/>
                            <w:rPr>
                              <w:rFonts w:ascii="ArialMT" w:hAnsi="ArialMT" w:cs="ArialMT"/>
                              <w:color w:val="000000" w:themeColor="text2"/>
                            </w:rPr>
                          </w:pPr>
                        </w:p>
                        <w:p w14:paraId="3F4CE99A" w14:textId="6E27FC46" w:rsidR="007E2B29" w:rsidRPr="005C3C20" w:rsidRDefault="0024223D" w:rsidP="007E2B29">
                          <w:pPr>
                            <w:pStyle w:val="Adressblock"/>
                            <w:rPr>
                              <w:b/>
                              <w:bCs w:val="0"/>
                              <w:color w:val="000000" w:themeColor="text2"/>
                            </w:rPr>
                          </w:pPr>
                          <w:r>
                            <w:rPr>
                              <w:b/>
                              <w:bCs w:val="0"/>
                              <w:color w:val="000000" w:themeColor="text2"/>
                            </w:rPr>
                            <w:t>Anja</w:t>
                          </w:r>
                          <w:r w:rsidR="007E2B29" w:rsidRPr="005C3C20">
                            <w:rPr>
                              <w:b/>
                              <w:bCs w:val="0"/>
                              <w:color w:val="000000" w:themeColor="text2"/>
                            </w:rPr>
                            <w:t xml:space="preserve"> </w:t>
                          </w:r>
                          <w:r>
                            <w:rPr>
                              <w:b/>
                              <w:bCs w:val="0"/>
                              <w:color w:val="000000" w:themeColor="text2"/>
                            </w:rPr>
                            <w:t>Reinert</w:t>
                          </w:r>
                        </w:p>
                        <w:p w14:paraId="04AA8800" w14:textId="5DF1FC7A" w:rsidR="007E2B29" w:rsidRPr="005C3C20" w:rsidRDefault="007E2B29" w:rsidP="007E2B29">
                          <w:pPr>
                            <w:pStyle w:val="Adressblock"/>
                            <w:rPr>
                              <w:rFonts w:ascii="ArialMT" w:hAnsi="ArialMT" w:cs="ArialMT"/>
                              <w:color w:val="000000" w:themeColor="text2"/>
                            </w:rPr>
                          </w:pPr>
                          <w:r w:rsidRPr="005C3C20">
                            <w:rPr>
                              <w:b/>
                              <w:bCs w:val="0"/>
                              <w:color w:val="000000" w:themeColor="text2"/>
                            </w:rPr>
                            <w:t>M</w:t>
                          </w:r>
                          <w:r w:rsidRPr="005C3C20">
                            <w:rPr>
                              <w:rFonts w:ascii="ArialMT" w:hAnsi="ArialMT" w:cs="ArialMT"/>
                              <w:color w:val="000000" w:themeColor="text2"/>
                            </w:rPr>
                            <w:t xml:space="preserve"> +49 (</w:t>
                          </w:r>
                          <w:r w:rsidR="0024223D">
                            <w:rPr>
                              <w:rFonts w:ascii="ArialMT" w:hAnsi="ArialMT" w:cs="ArialMT"/>
                              <w:color w:val="000000" w:themeColor="text2"/>
                            </w:rPr>
                            <w:t>151</w:t>
                          </w:r>
                          <w:r w:rsidRPr="005C3C20">
                            <w:rPr>
                              <w:rFonts w:ascii="ArialMT" w:hAnsi="ArialMT" w:cs="ArialMT"/>
                              <w:color w:val="000000" w:themeColor="text2"/>
                            </w:rPr>
                            <w:t xml:space="preserve">) </w:t>
                          </w:r>
                          <w:r w:rsidR="0024223D">
                            <w:rPr>
                              <w:rFonts w:ascii="ArialMT" w:hAnsi="ArialMT" w:cs="ArialMT"/>
                              <w:color w:val="000000" w:themeColor="text2"/>
                            </w:rPr>
                            <w:t>544</w:t>
                          </w:r>
                          <w:r w:rsidRPr="005C3C20">
                            <w:rPr>
                              <w:rFonts w:ascii="ArialMT" w:hAnsi="ArialMT" w:cs="ArialMT"/>
                              <w:color w:val="000000" w:themeColor="text2"/>
                            </w:rPr>
                            <w:t xml:space="preserve"> </w:t>
                          </w:r>
                          <w:r w:rsidR="0024223D">
                            <w:rPr>
                              <w:rFonts w:ascii="ArialMT" w:hAnsi="ArialMT" w:cs="ArialMT"/>
                              <w:color w:val="000000" w:themeColor="text2"/>
                            </w:rPr>
                            <w:t>759 91</w:t>
                          </w:r>
                        </w:p>
                        <w:p w14:paraId="1D300D51" w14:textId="725E83D5" w:rsidR="007E2B29" w:rsidRPr="005C3C20" w:rsidRDefault="0024223D" w:rsidP="007E2B29">
                          <w:pPr>
                            <w:pStyle w:val="Adressblock"/>
                            <w:rPr>
                              <w:rFonts w:ascii="ArialMT" w:hAnsi="ArialMT" w:cs="ArialMT"/>
                              <w:color w:val="000000" w:themeColor="text2"/>
                            </w:rPr>
                          </w:pPr>
                          <w:r>
                            <w:rPr>
                              <w:rFonts w:ascii="ArialMT" w:hAnsi="ArialMT" w:cs="ArialMT"/>
                              <w:color w:val="000000" w:themeColor="text2"/>
                            </w:rPr>
                            <w:t>anja</w:t>
                          </w:r>
                          <w:r w:rsidR="007E2B29" w:rsidRPr="005C3C20">
                            <w:rPr>
                              <w:rFonts w:ascii="ArialMT" w:hAnsi="ArialMT" w:cs="ArialMT"/>
                              <w:color w:val="000000" w:themeColor="text2"/>
                            </w:rPr>
                            <w:t>.</w:t>
                          </w:r>
                          <w:r>
                            <w:rPr>
                              <w:rFonts w:ascii="ArialMT" w:hAnsi="ArialMT" w:cs="ArialMT"/>
                              <w:color w:val="000000" w:themeColor="text2"/>
                            </w:rPr>
                            <w:t>reinert</w:t>
                          </w:r>
                          <w:r w:rsidR="007E2B29" w:rsidRPr="005C3C20">
                            <w:rPr>
                              <w:rFonts w:ascii="ArialMT" w:hAnsi="ArialMT" w:cs="ArialMT"/>
                              <w:color w:val="000000" w:themeColor="text2"/>
                            </w:rPr>
                            <w:t>@convista.com</w:t>
                          </w:r>
                        </w:p>
                        <w:p w14:paraId="577BA16F" w14:textId="77777777" w:rsidR="007E2B29" w:rsidRPr="005C3C20" w:rsidRDefault="007E2B29" w:rsidP="007E2B29">
                          <w:pPr>
                            <w:pStyle w:val="Adressblock"/>
                            <w:rPr>
                              <w:rFonts w:ascii="ArialMT" w:hAnsi="ArialMT" w:cs="ArialMT"/>
                              <w:color w:val="000000" w:themeColor="text2"/>
                            </w:rPr>
                          </w:pPr>
                        </w:p>
                        <w:p w14:paraId="3CED0454" w14:textId="5A22231C" w:rsidR="007E2B29" w:rsidRPr="005C3C20" w:rsidRDefault="007E2B29" w:rsidP="007E2B29">
                          <w:pPr>
                            <w:pStyle w:val="Adressblock"/>
                            <w:rPr>
                              <w:rFonts w:ascii="ArialMT" w:hAnsi="ArialMT" w:cs="ArialMT"/>
                              <w:color w:val="000000" w:themeColor="text2"/>
                            </w:rPr>
                          </w:pPr>
                          <w:r w:rsidRPr="005C3C20">
                            <w:rPr>
                              <w:rFonts w:ascii="ArialMT" w:hAnsi="ArialMT" w:cs="ArialMT"/>
                              <w:color w:val="000000" w:themeColor="text2"/>
                            </w:rPr>
                            <w:t xml:space="preserve">Köln, </w:t>
                          </w:r>
                          <w:r w:rsidRPr="005C3C20">
                            <w:rPr>
                              <w:rFonts w:ascii="ArialMT" w:hAnsi="ArialMT" w:cs="ArialMT"/>
                              <w:color w:val="000000" w:themeColor="text2"/>
                            </w:rPr>
                            <w:fldChar w:fldCharType="begin"/>
                          </w:r>
                          <w:r w:rsidRPr="005C3C20">
                            <w:rPr>
                              <w:rFonts w:ascii="ArialMT" w:hAnsi="ArialMT" w:cs="ArialMT"/>
                              <w:color w:val="000000" w:themeColor="text2"/>
                            </w:rPr>
                            <w:instrText xml:space="preserve"> TIME \@ "d. MMMM yyyy" </w:instrText>
                          </w:r>
                          <w:r w:rsidRPr="005C3C20">
                            <w:rPr>
                              <w:rFonts w:ascii="ArialMT" w:hAnsi="ArialMT" w:cs="ArialMT"/>
                              <w:color w:val="000000" w:themeColor="text2"/>
                            </w:rPr>
                            <w:fldChar w:fldCharType="separate"/>
                          </w:r>
                          <w:ins w:id="3" w:author="Johanna Kreuzburg" w:date="2024-09-03T08:48:00Z" w16du:dateUtc="2024-09-03T06:48:00Z">
                            <w:r w:rsidR="00F360C5">
                              <w:rPr>
                                <w:rFonts w:ascii="ArialMT" w:hAnsi="ArialMT" w:cs="ArialMT"/>
                                <w:noProof/>
                                <w:color w:val="000000" w:themeColor="text2"/>
                              </w:rPr>
                              <w:t>3. September 2024</w:t>
                            </w:r>
                          </w:ins>
                          <w:ins w:id="4" w:author="Anja Reinert" w:date="2024-09-02T09:27:00Z" w16du:dateUtc="2024-09-02T07:27:00Z">
                            <w:del w:id="5" w:author="Johanna Kreuzburg" w:date="2024-09-03T08:48:00Z" w16du:dateUtc="2024-09-03T06:48:00Z">
                              <w:r w:rsidR="00A349CE" w:rsidDel="00F360C5">
                                <w:rPr>
                                  <w:rFonts w:ascii="ArialMT" w:hAnsi="ArialMT" w:cs="ArialMT"/>
                                  <w:noProof/>
                                  <w:color w:val="000000" w:themeColor="text2"/>
                                </w:rPr>
                                <w:delText>2. September 2024</w:delText>
                              </w:r>
                            </w:del>
                          </w:ins>
                          <w:del w:id="6" w:author="Johanna Kreuzburg" w:date="2024-09-03T08:48:00Z" w16du:dateUtc="2024-09-03T06:48:00Z">
                            <w:r w:rsidR="003A5430" w:rsidDel="00F360C5">
                              <w:rPr>
                                <w:rFonts w:ascii="ArialMT" w:hAnsi="ArialMT" w:cs="ArialMT"/>
                                <w:noProof/>
                                <w:color w:val="000000" w:themeColor="text2"/>
                              </w:rPr>
                              <w:delText>30. August 2024</w:delText>
                            </w:r>
                          </w:del>
                          <w:r w:rsidRPr="005C3C20">
                            <w:rPr>
                              <w:rFonts w:ascii="ArialMT" w:hAnsi="ArialMT" w:cs="ArialMT"/>
                              <w:color w:val="000000" w:themeColor="text2"/>
                            </w:rPr>
                            <w:fldChar w:fldCharType="end"/>
                          </w:r>
                        </w:p>
                        <w:p w14:paraId="5778D56D" w14:textId="15FEE56F" w:rsidR="007E2B29" w:rsidRPr="005C3C20" w:rsidRDefault="007E2B29" w:rsidP="007E2B29">
                          <w:pPr>
                            <w:pStyle w:val="Adressblock"/>
                            <w:rPr>
                              <w:color w:val="000000" w:themeColor="text2"/>
                            </w:rPr>
                          </w:pPr>
                        </w:p>
                      </w:txbxContent>
                    </wps:txbx>
                    <wps:bodyPr rot="0" vert="horz" wrap="square" lIns="0" tIns="0" rIns="0" bIns="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1FEFD40" id="_x0000_t202" coordsize="21600,21600" o:spt="202" path="m,l,21600r21600,l21600,xe">
              <v:stroke joinstyle="miter"/>
              <v:path gradientshapeok="t" o:connecttype="rect"/>
            </v:shapetype>
            <v:shape id="Textfeld 2" o:spid="_x0000_s1026" type="#_x0000_t202" style="position:absolute;margin-left:411.35pt;margin-top:136.15pt;width:192.8pt;height:166.8pt;z-index:251665408;visibility:visible;mso-wrap-style:square;mso-width-percent:400;mso-height-percent:0;mso-wrap-distance-left:9pt;mso-wrap-distance-top:3.6pt;mso-wrap-distance-right:9pt;mso-wrap-distance-bottom:3.6pt;mso-position-horizontal:absolute;mso-position-horizontal-relative:page;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" filled="f" stroked="f">
              <v:textbox inset="0,0,0,0">
                <w:txbxContent>
                  <w:p w14:paraId="3EC7708A" w14:textId="4A3A33F9" w:rsidR="007E2B29" w:rsidRDefault="00A13D91" w:rsidP="007E2B29">
                    <w:pPr>
                      <w:pStyle w:val="Adressblock"/>
                      <w:rPr>
                        <w:b/>
                        <w:bCs w:val="0"/>
                        <w:color w:val="000000" w:themeColor="text2"/>
                      </w:rPr>
                    </w:pPr>
                    <w:r w:rsidRPr="00A13D91">
                      <w:rPr>
                        <w:b/>
                        <w:bCs w:val="0"/>
                        <w:color w:val="000000" w:themeColor="text2"/>
                      </w:rPr>
                      <w:t xml:space="preserve">Infoline </w:t>
                    </w:r>
                    <w:r w:rsidR="0024223D" w:rsidRPr="00A13D91">
                      <w:rPr>
                        <w:b/>
                        <w:bCs w:val="0"/>
                        <w:color w:val="000000" w:themeColor="text2"/>
                      </w:rPr>
                      <w:t>für</w:t>
                    </w:r>
                    <w:r w:rsidRPr="00A13D91">
                      <w:rPr>
                        <w:b/>
                        <w:bCs w:val="0"/>
                        <w:color w:val="000000" w:themeColor="text2"/>
                      </w:rPr>
                      <w:t xml:space="preserve"> Fachpresse </w:t>
                    </w:r>
                    <w:r w:rsidR="008B23CF">
                      <w:rPr>
                        <w:b/>
                        <w:bCs w:val="0"/>
                        <w:color w:val="000000" w:themeColor="text2"/>
                      </w:rPr>
                      <w:br/>
                    </w:r>
                    <w:r w:rsidRPr="00A13D91">
                      <w:rPr>
                        <w:b/>
                        <w:bCs w:val="0"/>
                        <w:color w:val="000000" w:themeColor="text2"/>
                      </w:rPr>
                      <w:t xml:space="preserve">und Journalisten </w:t>
                    </w:r>
                  </w:p>
                  <w:p w14:paraId="0AE308C1" w14:textId="77777777" w:rsidR="0024223D" w:rsidRDefault="0024223D" w:rsidP="007E2B29">
                    <w:pPr>
                      <w:pStyle w:val="Adressblock"/>
                      <w:rPr>
                        <w:b/>
                        <w:bCs w:val="0"/>
                        <w:color w:val="000000" w:themeColor="text2"/>
                      </w:rPr>
                    </w:pPr>
                  </w:p>
                  <w:p w14:paraId="49FF66C4" w14:textId="58B35F55" w:rsidR="0024223D" w:rsidRPr="005C3C20" w:rsidRDefault="0024223D" w:rsidP="0024223D">
                    <w:pPr>
                      <w:pStyle w:val="Adressblock"/>
                      <w:rPr>
                        <w:b/>
                        <w:bCs w:val="0"/>
                        <w:color w:val="000000" w:themeColor="text2"/>
                      </w:rPr>
                    </w:pPr>
                    <w:r w:rsidRPr="005C3C20">
                      <w:rPr>
                        <w:b/>
                        <w:bCs w:val="0"/>
                        <w:color w:val="000000" w:themeColor="text2"/>
                      </w:rPr>
                      <w:t>Con</w:t>
                    </w:r>
                    <w:r>
                      <w:rPr>
                        <w:b/>
                        <w:bCs w:val="0"/>
                        <w:color w:val="000000" w:themeColor="text2"/>
                      </w:rPr>
                      <w:t>V</w:t>
                    </w:r>
                    <w:r w:rsidRPr="005C3C20">
                      <w:rPr>
                        <w:b/>
                        <w:bCs w:val="0"/>
                        <w:color w:val="000000" w:themeColor="text2"/>
                      </w:rPr>
                      <w:t>ista Consulting AG</w:t>
                    </w:r>
                  </w:p>
                  <w:p w14:paraId="04352E76" w14:textId="5C55FF8B" w:rsidR="007E2B29" w:rsidRPr="005C3C20" w:rsidRDefault="007E2B29" w:rsidP="007E2B29">
                    <w:pPr>
                      <w:pStyle w:val="Adressblock"/>
                      <w:rPr>
                        <w:rFonts w:ascii="ArialMT" w:hAnsi="ArialMT" w:cs="ArialMT"/>
                        <w:color w:val="000000" w:themeColor="text2"/>
                      </w:rPr>
                    </w:pPr>
                    <w:r w:rsidRPr="005C3C20">
                      <w:rPr>
                        <w:rFonts w:ascii="ArialMT" w:hAnsi="ArialMT" w:cs="ArialMT"/>
                        <w:color w:val="000000" w:themeColor="text2"/>
                      </w:rPr>
                      <w:t>Im Zollhafen 15</w:t>
                    </w:r>
                    <w:r w:rsidR="00925FEA">
                      <w:rPr>
                        <w:rFonts w:ascii="ArialMT" w:hAnsi="ArialMT" w:cs="ArialMT"/>
                        <w:color w:val="000000" w:themeColor="text2"/>
                      </w:rPr>
                      <w:t xml:space="preserve"> </w:t>
                    </w:r>
                    <w:r w:rsidR="00925FEA" w:rsidRPr="00925FEA">
                      <w:rPr>
                        <w:rFonts w:ascii="ArialMT" w:hAnsi="ArialMT" w:cs="ArialMT"/>
                        <w:color w:val="000000" w:themeColor="text2"/>
                      </w:rPr>
                      <w:t>–</w:t>
                    </w:r>
                    <w:r w:rsidR="00925FEA">
                      <w:rPr>
                        <w:rFonts w:ascii="ArialMT" w:hAnsi="ArialMT" w:cs="ArialMT"/>
                        <w:color w:val="000000" w:themeColor="text2"/>
                      </w:rPr>
                      <w:t xml:space="preserve"> </w:t>
                    </w:r>
                    <w:r w:rsidRPr="005C3C20">
                      <w:rPr>
                        <w:rFonts w:ascii="ArialMT" w:hAnsi="ArialMT" w:cs="ArialMT"/>
                        <w:color w:val="000000" w:themeColor="text2"/>
                      </w:rPr>
                      <w:t>17</w:t>
                    </w:r>
                  </w:p>
                  <w:p w14:paraId="07440D8F" w14:textId="411C5749" w:rsidR="007E2B29" w:rsidRPr="005C3C20" w:rsidRDefault="007E2B29" w:rsidP="007E2B29">
                    <w:pPr>
                      <w:pStyle w:val="Adressblock"/>
                      <w:rPr>
                        <w:rFonts w:ascii="ArialMT" w:hAnsi="ArialMT" w:cs="ArialMT"/>
                        <w:color w:val="000000" w:themeColor="text2"/>
                      </w:rPr>
                    </w:pPr>
                    <w:r w:rsidRPr="005C3C20">
                      <w:rPr>
                        <w:rFonts w:ascii="ArialMT" w:hAnsi="ArialMT" w:cs="ArialMT"/>
                        <w:color w:val="000000" w:themeColor="text2"/>
                      </w:rPr>
                      <w:t>50678 Köln</w:t>
                    </w:r>
                  </w:p>
                  <w:p w14:paraId="0E5A08F8" w14:textId="77777777" w:rsidR="00FD6781" w:rsidRPr="00FD6781" w:rsidRDefault="00FD6781" w:rsidP="007E2B29">
                    <w:pPr>
                      <w:pStyle w:val="Adressblock"/>
                      <w:rPr>
                        <w:color w:val="000000" w:themeColor="text2"/>
                      </w:rPr>
                    </w:pPr>
                    <w:r w:rsidRPr="00FD6781">
                      <w:rPr>
                        <w:color w:val="000000" w:themeColor="text2"/>
                      </w:rPr>
                      <w:t xml:space="preserve">presse@convista.com </w:t>
                    </w:r>
                  </w:p>
                  <w:p w14:paraId="313E7168" w14:textId="4F4111F0" w:rsidR="007E2B29" w:rsidRPr="005C3C20" w:rsidRDefault="007E2B29" w:rsidP="007E2B29">
                    <w:pPr>
                      <w:pStyle w:val="Adressblock"/>
                      <w:rPr>
                        <w:rFonts w:ascii="ArialMT" w:hAnsi="ArialMT" w:cs="ArialMT"/>
                        <w:color w:val="000000" w:themeColor="text2"/>
                      </w:rPr>
                    </w:pPr>
                    <w:r w:rsidRPr="005C3C20">
                      <w:rPr>
                        <w:rFonts w:ascii="ArialMT" w:hAnsi="ArialMT" w:cs="ArialMT"/>
                        <w:color w:val="000000" w:themeColor="text2"/>
                      </w:rPr>
                      <w:t>www.convista.com</w:t>
                    </w:r>
                  </w:p>
                  <w:p w14:paraId="43917BF3" w14:textId="77777777" w:rsidR="007E2B29" w:rsidRPr="005C3C20" w:rsidRDefault="007E2B29" w:rsidP="007E2B29">
                    <w:pPr>
                      <w:pStyle w:val="Adressblock"/>
                      <w:rPr>
                        <w:rFonts w:ascii="ArialMT" w:hAnsi="ArialMT" w:cs="ArialMT"/>
                        <w:color w:val="000000" w:themeColor="text2"/>
                      </w:rPr>
                    </w:pPr>
                  </w:p>
                  <w:p w14:paraId="3F4CE99A" w14:textId="6E27FC46" w:rsidR="007E2B29" w:rsidRPr="005C3C20" w:rsidRDefault="0024223D" w:rsidP="007E2B29">
                    <w:pPr>
                      <w:pStyle w:val="Adressblock"/>
                      <w:rPr>
                        <w:b/>
                        <w:bCs w:val="0"/>
                        <w:color w:val="000000" w:themeColor="text2"/>
                      </w:rPr>
                    </w:pPr>
                    <w:r>
                      <w:rPr>
                        <w:b/>
                        <w:bCs w:val="0"/>
                        <w:color w:val="000000" w:themeColor="text2"/>
                      </w:rPr>
                      <w:t>Anja</w:t>
                    </w:r>
                    <w:r w:rsidR="007E2B29" w:rsidRPr="005C3C20">
                      <w:rPr>
                        <w:b/>
                        <w:bCs w:val="0"/>
                        <w:color w:val="000000" w:themeColor="text2"/>
                      </w:rPr>
                      <w:t xml:space="preserve"> </w:t>
                    </w:r>
                    <w:r>
                      <w:rPr>
                        <w:b/>
                        <w:bCs w:val="0"/>
                        <w:color w:val="000000" w:themeColor="text2"/>
                      </w:rPr>
                      <w:t>Reinert</w:t>
                    </w:r>
                  </w:p>
                  <w:p w14:paraId="04AA8800" w14:textId="5DF1FC7A" w:rsidR="007E2B29" w:rsidRPr="005C3C20" w:rsidRDefault="007E2B29" w:rsidP="007E2B29">
                    <w:pPr>
                      <w:pStyle w:val="Adressblock"/>
                      <w:rPr>
                        <w:rFonts w:ascii="ArialMT" w:hAnsi="ArialMT" w:cs="ArialMT"/>
                        <w:color w:val="000000" w:themeColor="text2"/>
                      </w:rPr>
                    </w:pPr>
                    <w:r w:rsidRPr="005C3C20">
                      <w:rPr>
                        <w:b/>
                        <w:bCs w:val="0"/>
                        <w:color w:val="000000" w:themeColor="text2"/>
                      </w:rPr>
                      <w:t>M</w:t>
                    </w:r>
                    <w:r w:rsidRPr="005C3C20">
                      <w:rPr>
                        <w:rFonts w:ascii="ArialMT" w:hAnsi="ArialMT" w:cs="ArialMT"/>
                        <w:color w:val="000000" w:themeColor="text2"/>
                      </w:rPr>
                      <w:t xml:space="preserve"> +49 (</w:t>
                    </w:r>
                    <w:r w:rsidR="0024223D">
                      <w:rPr>
                        <w:rFonts w:ascii="ArialMT" w:hAnsi="ArialMT" w:cs="ArialMT"/>
                        <w:color w:val="000000" w:themeColor="text2"/>
                      </w:rPr>
                      <w:t>151</w:t>
                    </w:r>
                    <w:r w:rsidRPr="005C3C20">
                      <w:rPr>
                        <w:rFonts w:ascii="ArialMT" w:hAnsi="ArialMT" w:cs="ArialMT"/>
                        <w:color w:val="000000" w:themeColor="text2"/>
                      </w:rPr>
                      <w:t xml:space="preserve">) </w:t>
                    </w:r>
                    <w:r w:rsidR="0024223D">
                      <w:rPr>
                        <w:rFonts w:ascii="ArialMT" w:hAnsi="ArialMT" w:cs="ArialMT"/>
                        <w:color w:val="000000" w:themeColor="text2"/>
                      </w:rPr>
                      <w:t>544</w:t>
                    </w:r>
                    <w:r w:rsidRPr="005C3C20">
                      <w:rPr>
                        <w:rFonts w:ascii="ArialMT" w:hAnsi="ArialMT" w:cs="ArialMT"/>
                        <w:color w:val="000000" w:themeColor="text2"/>
                      </w:rPr>
                      <w:t xml:space="preserve"> </w:t>
                    </w:r>
                    <w:r w:rsidR="0024223D">
                      <w:rPr>
                        <w:rFonts w:ascii="ArialMT" w:hAnsi="ArialMT" w:cs="ArialMT"/>
                        <w:color w:val="000000" w:themeColor="text2"/>
                      </w:rPr>
                      <w:t>759 91</w:t>
                    </w:r>
                  </w:p>
                  <w:p w14:paraId="1D300D51" w14:textId="725E83D5" w:rsidR="007E2B29" w:rsidRPr="005C3C20" w:rsidRDefault="0024223D" w:rsidP="007E2B29">
                    <w:pPr>
                      <w:pStyle w:val="Adressblock"/>
                      <w:rPr>
                        <w:rFonts w:ascii="ArialMT" w:hAnsi="ArialMT" w:cs="ArialMT"/>
                        <w:color w:val="000000" w:themeColor="text2"/>
                      </w:rPr>
                    </w:pPr>
                    <w:r>
                      <w:rPr>
                        <w:rFonts w:ascii="ArialMT" w:hAnsi="ArialMT" w:cs="ArialMT"/>
                        <w:color w:val="000000" w:themeColor="text2"/>
                      </w:rPr>
                      <w:t>anja</w:t>
                    </w:r>
                    <w:r w:rsidR="007E2B29" w:rsidRPr="005C3C20">
                      <w:rPr>
                        <w:rFonts w:ascii="ArialMT" w:hAnsi="ArialMT" w:cs="ArialMT"/>
                        <w:color w:val="000000" w:themeColor="text2"/>
                      </w:rPr>
                      <w:t>.</w:t>
                    </w:r>
                    <w:r>
                      <w:rPr>
                        <w:rFonts w:ascii="ArialMT" w:hAnsi="ArialMT" w:cs="ArialMT"/>
                        <w:color w:val="000000" w:themeColor="text2"/>
                      </w:rPr>
                      <w:t>reinert</w:t>
                    </w:r>
                    <w:r w:rsidR="007E2B29" w:rsidRPr="005C3C20">
                      <w:rPr>
                        <w:rFonts w:ascii="ArialMT" w:hAnsi="ArialMT" w:cs="ArialMT"/>
                        <w:color w:val="000000" w:themeColor="text2"/>
                      </w:rPr>
                      <w:t>@convista.com</w:t>
                    </w:r>
                  </w:p>
                  <w:p w14:paraId="577BA16F" w14:textId="77777777" w:rsidR="007E2B29" w:rsidRPr="005C3C20" w:rsidRDefault="007E2B29" w:rsidP="007E2B29">
                    <w:pPr>
                      <w:pStyle w:val="Adressblock"/>
                      <w:rPr>
                        <w:rFonts w:ascii="ArialMT" w:hAnsi="ArialMT" w:cs="ArialMT"/>
                        <w:color w:val="000000" w:themeColor="text2"/>
                      </w:rPr>
                    </w:pPr>
                  </w:p>
                  <w:p w14:paraId="3CED0454" w14:textId="5A22231C" w:rsidR="007E2B29" w:rsidRPr="005C3C20" w:rsidRDefault="007E2B29" w:rsidP="007E2B29">
                    <w:pPr>
                      <w:pStyle w:val="Adressblock"/>
                      <w:rPr>
                        <w:rFonts w:ascii="ArialMT" w:hAnsi="ArialMT" w:cs="ArialMT"/>
                        <w:color w:val="000000" w:themeColor="text2"/>
                      </w:rPr>
                    </w:pPr>
                    <w:r w:rsidRPr="005C3C20">
                      <w:rPr>
                        <w:rFonts w:ascii="ArialMT" w:hAnsi="ArialMT" w:cs="ArialMT"/>
                        <w:color w:val="000000" w:themeColor="text2"/>
                      </w:rPr>
                      <w:t xml:space="preserve">Köln, </w:t>
                    </w:r>
                    <w:r w:rsidRPr="005C3C20">
                      <w:rPr>
                        <w:rFonts w:ascii="ArialMT" w:hAnsi="ArialMT" w:cs="ArialMT"/>
                        <w:color w:val="000000" w:themeColor="text2"/>
                      </w:rPr>
                      <w:fldChar w:fldCharType="begin"/>
                    </w:r>
                    <w:r w:rsidRPr="005C3C20">
                      <w:rPr>
                        <w:rFonts w:ascii="ArialMT" w:hAnsi="ArialMT" w:cs="ArialMT"/>
                        <w:color w:val="000000" w:themeColor="text2"/>
                      </w:rPr>
                      <w:instrText xml:space="preserve"> TIME \@ "d. MMMM yyyy" </w:instrText>
                    </w:r>
                    <w:r w:rsidRPr="005C3C20">
                      <w:rPr>
                        <w:rFonts w:ascii="ArialMT" w:hAnsi="ArialMT" w:cs="ArialMT"/>
                        <w:color w:val="000000" w:themeColor="text2"/>
                      </w:rPr>
                      <w:fldChar w:fldCharType="separate"/>
                    </w:r>
                    <w:ins w:id="7" w:author="Johanna Kreuzburg" w:date="2024-09-03T08:48:00Z" w16du:dateUtc="2024-09-03T06:48:00Z">
                      <w:r w:rsidR="00F360C5">
                        <w:rPr>
                          <w:rFonts w:ascii="ArialMT" w:hAnsi="ArialMT" w:cs="ArialMT"/>
                          <w:noProof/>
                          <w:color w:val="000000" w:themeColor="text2"/>
                        </w:rPr>
                        <w:t>3. September 2024</w:t>
                      </w:r>
                    </w:ins>
                    <w:ins w:id="8" w:author="Anja Reinert" w:date="2024-09-02T09:27:00Z" w16du:dateUtc="2024-09-02T07:27:00Z">
                      <w:del w:id="9" w:author="Johanna Kreuzburg" w:date="2024-09-03T08:48:00Z" w16du:dateUtc="2024-09-03T06:48:00Z">
                        <w:r w:rsidR="00A349CE" w:rsidDel="00F360C5">
                          <w:rPr>
                            <w:rFonts w:ascii="ArialMT" w:hAnsi="ArialMT" w:cs="ArialMT"/>
                            <w:noProof/>
                            <w:color w:val="000000" w:themeColor="text2"/>
                          </w:rPr>
                          <w:delText>2. September 2024</w:delText>
                        </w:r>
                      </w:del>
                    </w:ins>
                    <w:del w:id="10" w:author="Johanna Kreuzburg" w:date="2024-09-03T08:48:00Z" w16du:dateUtc="2024-09-03T06:48:00Z">
                      <w:r w:rsidR="003A5430" w:rsidDel="00F360C5">
                        <w:rPr>
                          <w:rFonts w:ascii="ArialMT" w:hAnsi="ArialMT" w:cs="ArialMT"/>
                          <w:noProof/>
                          <w:color w:val="000000" w:themeColor="text2"/>
                        </w:rPr>
                        <w:delText>30. August 2024</w:delText>
                      </w:r>
                    </w:del>
                    <w:r w:rsidRPr="005C3C20">
                      <w:rPr>
                        <w:rFonts w:ascii="ArialMT" w:hAnsi="ArialMT" w:cs="ArialMT"/>
                        <w:color w:val="000000" w:themeColor="text2"/>
                      </w:rPr>
                      <w:fldChar w:fldCharType="end"/>
                    </w:r>
                  </w:p>
                  <w:p w14:paraId="5778D56D" w14:textId="15FEE56F" w:rsidR="007E2B29" w:rsidRPr="005C3C20" w:rsidRDefault="007E2B29" w:rsidP="007E2B29">
                    <w:pPr>
                      <w:pStyle w:val="Adressblock"/>
                      <w:rPr>
                        <w:color w:val="000000" w:themeColor="text2"/>
                      </w:rPr>
                    </w:pPr>
                  </w:p>
                </w:txbxContent>
              </v:textbox>
              <w10:wrap anchorx="page" anchory="page"/>
            </v:shape>
          </w:pict>
        </mc:Fallback>
      </mc:AlternateContent>
    </w:r>
    <w:r w:rsidR="00C46ACB">
      <w:rPr>
        <w:noProof/>
      </w:rPr>
      <mc:AlternateContent>
        <mc:Choice Requires="wps">
          <w:drawing>
            <wp:anchor distT="0" distB="0" distL="114300" distR="114300" simplePos="0" relativeHeight="251675648" behindDoc="0" locked="0" layoutInCell="1" allowOverlap="1" wp14:anchorId="003D4EF6" wp14:editId="19F6AD67">
              <wp:simplePos x="0" y="0"/>
              <wp:positionH relativeFrom="page">
                <wp:posOffset>0</wp:posOffset>
              </wp:positionH>
              <wp:positionV relativeFrom="page">
                <wp:posOffset>7560945</wp:posOffset>
              </wp:positionV>
              <wp:extent cx="360000" cy="0"/>
              <wp:effectExtent l="0" t="0" r="0" b="0"/>
              <wp:wrapNone/>
              <wp:docPr id="7" name="Gerader Verbinder 7"/>
              <wp:cNvGraphicFramePr/>
              <a:graphic xmlns:a="http://schemas.openxmlformats.org/drawingml/2006/main">
                <a:graphicData uri="http://schemas.microsoft.com/office/word/2010/wordprocessingShape">
                  <wps:wsp>
                    <wps:cNvCnPr/>
                    <wps:spPr>
                      <a:xfrm>
                        <a:off x="0" y="0"/>
                        <a:ext cx="36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2B3B7C" id="Gerader Verbinder 7" o:spid="_x0000_s1026" style="position:absolute;z-index:2516756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" strokecolor="#008084 [3214]" strokeweight=".5pt">
              <v:stroke joinstyle="miter"/>
              <w10:wrap anchorx="page" anchory="page"/>
            </v:line>
          </w:pict>
        </mc:Fallback>
      </mc:AlternateContent>
    </w:r>
    <w:r w:rsidR="00C46ACB">
      <w:rPr>
        <w:noProof/>
      </w:rPr>
      <mc:AlternateContent>
        <mc:Choice Requires="wps">
          <w:drawing>
            <wp:anchor distT="0" distB="0" distL="114300" distR="114300" simplePos="0" relativeHeight="251673600" behindDoc="0" locked="0" layoutInCell="1" allowOverlap="1" wp14:anchorId="79FF9E8D" wp14:editId="009CD6B6">
              <wp:simplePos x="0" y="0"/>
              <wp:positionH relativeFrom="page">
                <wp:posOffset>0</wp:posOffset>
              </wp:positionH>
              <wp:positionV relativeFrom="page">
                <wp:posOffset>3780790</wp:posOffset>
              </wp:positionV>
              <wp:extent cx="360000" cy="0"/>
              <wp:effectExtent l="0" t="0" r="0" b="0"/>
              <wp:wrapNone/>
              <wp:docPr id="6" name="Gerader Verbinder 6"/>
              <wp:cNvGraphicFramePr/>
              <a:graphic xmlns:a="http://schemas.openxmlformats.org/drawingml/2006/main">
                <a:graphicData uri="http://schemas.microsoft.com/office/word/2010/wordprocessingShape">
                  <wps:wsp>
                    <wps:cNvCnPr/>
                    <wps:spPr>
                      <a:xfrm>
                        <a:off x="0" y="0"/>
                        <a:ext cx="36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96084D" id="Gerader Verbinder 6" o:spid="_x0000_s1026" style="position:absolute;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28.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" strokecolor="#008084 [3214]" strokeweight=".5pt">
              <v:stroke joinstyle="miter"/>
              <w10:wrap anchorx="page" anchory="page"/>
            </v:line>
          </w:pict>
        </mc:Fallback>
      </mc:AlternateContent>
    </w:r>
    <w:r w:rsidR="00131877">
      <w:rPr>
        <w:noProof/>
      </w:rPr>
      <mc:AlternateContent>
        <mc:Choice Requires="wps">
          <w:drawing>
            <wp:anchor distT="0" distB="0" distL="114300" distR="114300" simplePos="0" relativeHeight="251671552" behindDoc="0" locked="0" layoutInCell="1" allowOverlap="1" wp14:anchorId="3BB59823" wp14:editId="7D0C65CA">
              <wp:simplePos x="0" y="0"/>
              <wp:positionH relativeFrom="page">
                <wp:posOffset>0</wp:posOffset>
              </wp:positionH>
              <wp:positionV relativeFrom="page">
                <wp:posOffset>5346700</wp:posOffset>
              </wp:positionV>
              <wp:extent cx="360000" cy="0"/>
              <wp:effectExtent l="0" t="0" r="0" b="0"/>
              <wp:wrapNone/>
              <wp:docPr id="1" name="Gerader Verbinder 1"/>
              <wp:cNvGraphicFramePr/>
              <a:graphic xmlns:a="http://schemas.openxmlformats.org/drawingml/2006/main">
                <a:graphicData uri="http://schemas.microsoft.com/office/word/2010/wordprocessingShape">
                  <wps:wsp>
                    <wps:cNvCnPr/>
                    <wps:spPr>
                      <a:xfrm>
                        <a:off x="0" y="0"/>
                        <a:ext cx="360000" cy="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08C7B4" id="Gerader Verbinder 1" o:spid="_x0000_s1026" style="position:absolute;z-index:2516715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" strokecolor="#f17b00 [3204]" strokeweight=".5pt">
              <v:stroke joinstyle="miter"/>
              <w10:wrap anchorx="page" anchory="page"/>
            </v:lin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r. Maximilian Köpke">
    <w15:presenceInfo w15:providerId="AD" w15:userId="S::MKoepke@private.convista.de::88abd583-9b1d-4863-8b08-b24b559f8d89"/>
  </w15:person>
  <w15:person w15:author="Johanna Kreuzburg">
    <w15:presenceInfo w15:providerId="AD" w15:userId="S::JKreuzburg@private.convista.de::5abaf121-f672-44af-9564-6811f7bfc2a1"/>
  </w15:person>
  <w15:person w15:author="Anja Reinert">
    <w15:presenceInfo w15:providerId="AD" w15:userId="S::AReinert@private.convista.de::29ed20d9-db87-44e1-a88b-11e6cb085a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D06"/>
    <w:rsid w:val="0000514D"/>
    <w:rsid w:val="00006933"/>
    <w:rsid w:val="0007428F"/>
    <w:rsid w:val="00131877"/>
    <w:rsid w:val="0013697B"/>
    <w:rsid w:val="001A576F"/>
    <w:rsid w:val="001B1E80"/>
    <w:rsid w:val="001E3510"/>
    <w:rsid w:val="00205669"/>
    <w:rsid w:val="0024223D"/>
    <w:rsid w:val="0024299A"/>
    <w:rsid w:val="00252B9B"/>
    <w:rsid w:val="00274CB6"/>
    <w:rsid w:val="002A2761"/>
    <w:rsid w:val="002D3E82"/>
    <w:rsid w:val="00303BE4"/>
    <w:rsid w:val="00317660"/>
    <w:rsid w:val="0032456D"/>
    <w:rsid w:val="003613F0"/>
    <w:rsid w:val="003815BF"/>
    <w:rsid w:val="003A2C88"/>
    <w:rsid w:val="003A5430"/>
    <w:rsid w:val="003D3892"/>
    <w:rsid w:val="003D4EEB"/>
    <w:rsid w:val="003D5DD4"/>
    <w:rsid w:val="004022A4"/>
    <w:rsid w:val="00480C90"/>
    <w:rsid w:val="00482804"/>
    <w:rsid w:val="004A1F4C"/>
    <w:rsid w:val="004B6D56"/>
    <w:rsid w:val="00513D3E"/>
    <w:rsid w:val="0053339F"/>
    <w:rsid w:val="00546051"/>
    <w:rsid w:val="00556146"/>
    <w:rsid w:val="00572706"/>
    <w:rsid w:val="00592C8B"/>
    <w:rsid w:val="005C3C20"/>
    <w:rsid w:val="005C4614"/>
    <w:rsid w:val="005E5EAE"/>
    <w:rsid w:val="005F110D"/>
    <w:rsid w:val="00652D03"/>
    <w:rsid w:val="00677BD6"/>
    <w:rsid w:val="00681836"/>
    <w:rsid w:val="0069764B"/>
    <w:rsid w:val="006D612C"/>
    <w:rsid w:val="006D7746"/>
    <w:rsid w:val="006F0DDF"/>
    <w:rsid w:val="007212A3"/>
    <w:rsid w:val="0072521D"/>
    <w:rsid w:val="007A0244"/>
    <w:rsid w:val="007B242F"/>
    <w:rsid w:val="007E2B29"/>
    <w:rsid w:val="00834113"/>
    <w:rsid w:val="00893E17"/>
    <w:rsid w:val="008A247F"/>
    <w:rsid w:val="008A5FFF"/>
    <w:rsid w:val="008B23CF"/>
    <w:rsid w:val="008D61D5"/>
    <w:rsid w:val="008E47C9"/>
    <w:rsid w:val="008E66A6"/>
    <w:rsid w:val="00925FEA"/>
    <w:rsid w:val="00944219"/>
    <w:rsid w:val="00947EEC"/>
    <w:rsid w:val="00947FF1"/>
    <w:rsid w:val="009838AD"/>
    <w:rsid w:val="009B1201"/>
    <w:rsid w:val="009D4132"/>
    <w:rsid w:val="009E6131"/>
    <w:rsid w:val="00A1085E"/>
    <w:rsid w:val="00A13D91"/>
    <w:rsid w:val="00A24EF8"/>
    <w:rsid w:val="00A32A50"/>
    <w:rsid w:val="00A349CE"/>
    <w:rsid w:val="00A54D75"/>
    <w:rsid w:val="00A8054B"/>
    <w:rsid w:val="00A86F6F"/>
    <w:rsid w:val="00A90CC8"/>
    <w:rsid w:val="00AD4858"/>
    <w:rsid w:val="00AF2A4E"/>
    <w:rsid w:val="00B25407"/>
    <w:rsid w:val="00B262D9"/>
    <w:rsid w:val="00B51015"/>
    <w:rsid w:val="00B5777E"/>
    <w:rsid w:val="00B6210F"/>
    <w:rsid w:val="00B67BB2"/>
    <w:rsid w:val="00B85D06"/>
    <w:rsid w:val="00BB2D73"/>
    <w:rsid w:val="00BE7024"/>
    <w:rsid w:val="00C005D2"/>
    <w:rsid w:val="00C30666"/>
    <w:rsid w:val="00C3078D"/>
    <w:rsid w:val="00C35F40"/>
    <w:rsid w:val="00C45031"/>
    <w:rsid w:val="00C46ACB"/>
    <w:rsid w:val="00C56CFD"/>
    <w:rsid w:val="00C95E34"/>
    <w:rsid w:val="00CB63F1"/>
    <w:rsid w:val="00CB7C9B"/>
    <w:rsid w:val="00CD2F33"/>
    <w:rsid w:val="00D525D8"/>
    <w:rsid w:val="00D60C2E"/>
    <w:rsid w:val="00DA3F26"/>
    <w:rsid w:val="00E17336"/>
    <w:rsid w:val="00E24D70"/>
    <w:rsid w:val="00E44CB4"/>
    <w:rsid w:val="00E5017D"/>
    <w:rsid w:val="00E56817"/>
    <w:rsid w:val="00E73B5E"/>
    <w:rsid w:val="00E77FAB"/>
    <w:rsid w:val="00E840B4"/>
    <w:rsid w:val="00EF297A"/>
    <w:rsid w:val="00F009B0"/>
    <w:rsid w:val="00F1747F"/>
    <w:rsid w:val="00F360C5"/>
    <w:rsid w:val="00F415D9"/>
    <w:rsid w:val="00F44FA0"/>
    <w:rsid w:val="00F64B67"/>
    <w:rsid w:val="00F73728"/>
    <w:rsid w:val="00FC21DB"/>
    <w:rsid w:val="00FD6781"/>
    <w:rsid w:val="00FE7E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B3176"/>
  <w15:chartTrackingRefBased/>
  <w15:docId w15:val="{2104A9F7-48C2-4FE7-AB79-CA366177F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D6781"/>
    <w:pPr>
      <w:spacing w:after="200" w:line="360" w:lineRule="auto"/>
    </w:pPr>
    <w:rPr>
      <w:sz w:val="24"/>
    </w:rPr>
  </w:style>
  <w:style w:type="paragraph" w:styleId="berschrift1">
    <w:name w:val="heading 1"/>
    <w:basedOn w:val="Standard"/>
    <w:next w:val="Standard"/>
    <w:link w:val="berschrift1Zchn"/>
    <w:uiPriority w:val="9"/>
    <w:qFormat/>
    <w:rsid w:val="00CB63F1"/>
    <w:pPr>
      <w:keepNext/>
      <w:keepLines/>
      <w:spacing w:before="240" w:after="0" w:line="240" w:lineRule="auto"/>
      <w:outlineLvl w:val="0"/>
    </w:pPr>
    <w:rPr>
      <w:rFonts w:asciiTheme="majorHAnsi" w:eastAsiaTheme="majorEastAsia" w:hAnsiTheme="majorHAnsi" w:cstheme="majorBidi"/>
      <w:color w:val="008084" w:themeColor="background2"/>
      <w:sz w:val="36"/>
      <w:szCs w:val="32"/>
    </w:rPr>
  </w:style>
  <w:style w:type="paragraph" w:styleId="berschrift2">
    <w:name w:val="heading 2"/>
    <w:basedOn w:val="Standard"/>
    <w:next w:val="Standard"/>
    <w:link w:val="berschrift2Zchn"/>
    <w:uiPriority w:val="9"/>
    <w:unhideWhenUsed/>
    <w:qFormat/>
    <w:rsid w:val="0069764B"/>
    <w:pPr>
      <w:keepNext/>
      <w:keepLines/>
      <w:spacing w:before="40" w:after="0"/>
      <w:outlineLvl w:val="1"/>
    </w:pPr>
    <w:rPr>
      <w:rFonts w:asciiTheme="majorHAnsi" w:eastAsiaTheme="majorEastAsia" w:hAnsiTheme="majorHAnsi" w:cstheme="majorBidi"/>
      <w:sz w:val="36"/>
      <w:szCs w:val="26"/>
    </w:rPr>
  </w:style>
  <w:style w:type="paragraph" w:styleId="berschrift3">
    <w:name w:val="heading 3"/>
    <w:aliases w:val="Umfang Zeichen"/>
    <w:basedOn w:val="Standard"/>
    <w:next w:val="Standard"/>
    <w:link w:val="berschrift3Zchn"/>
    <w:uiPriority w:val="9"/>
    <w:unhideWhenUsed/>
    <w:qFormat/>
    <w:rsid w:val="002A2761"/>
    <w:pPr>
      <w:keepNext/>
      <w:keepLines/>
      <w:pBdr>
        <w:top w:val="single" w:sz="4" w:space="4" w:color="auto"/>
      </w:pBdr>
      <w:spacing w:before="40" w:after="0"/>
      <w:jc w:val="right"/>
      <w:outlineLvl w:val="2"/>
    </w:pPr>
    <w:rPr>
      <w:rFonts w:asciiTheme="majorHAnsi" w:eastAsiaTheme="majorEastAsia" w:hAnsiTheme="majorHAnsi" w:cs="Times New Roman (Überschriften"/>
      <w:spacing w:val="10"/>
      <w:sz w:val="2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5D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5D06"/>
  </w:style>
  <w:style w:type="paragraph" w:styleId="Fuzeile">
    <w:name w:val="footer"/>
    <w:basedOn w:val="Standard"/>
    <w:link w:val="FuzeileZchn"/>
    <w:uiPriority w:val="99"/>
    <w:unhideWhenUsed/>
    <w:rsid w:val="00B85D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5D06"/>
  </w:style>
  <w:style w:type="paragraph" w:customStyle="1" w:styleId="Adressblock">
    <w:name w:val="Adressblock"/>
    <w:basedOn w:val="Standard"/>
    <w:link w:val="AdressblockZchn"/>
    <w:qFormat/>
    <w:rsid w:val="007E2B29"/>
    <w:pPr>
      <w:spacing w:after="0"/>
      <w:jc w:val="right"/>
    </w:pPr>
    <w:rPr>
      <w:bCs/>
      <w:sz w:val="15"/>
      <w:szCs w:val="15"/>
    </w:rPr>
  </w:style>
  <w:style w:type="paragraph" w:customStyle="1" w:styleId="EinfAbs">
    <w:name w:val="[Einf. Abs.]"/>
    <w:basedOn w:val="Standard"/>
    <w:uiPriority w:val="99"/>
    <w:rsid w:val="007E2B29"/>
    <w:pPr>
      <w:autoSpaceDE w:val="0"/>
      <w:autoSpaceDN w:val="0"/>
      <w:adjustRightInd w:val="0"/>
      <w:spacing w:after="0" w:line="288" w:lineRule="auto"/>
      <w:textAlignment w:val="center"/>
    </w:pPr>
    <w:rPr>
      <w:rFonts w:ascii="MinionPro-Regular" w:hAnsi="MinionPro-Regular" w:cs="MinionPro-Regular"/>
      <w:color w:val="000000"/>
      <w:szCs w:val="24"/>
    </w:rPr>
  </w:style>
  <w:style w:type="character" w:customStyle="1" w:styleId="AdressblockZchn">
    <w:name w:val="Adressblock Zchn"/>
    <w:basedOn w:val="Absatz-Standardschriftart"/>
    <w:link w:val="Adressblock"/>
    <w:rsid w:val="007E2B29"/>
    <w:rPr>
      <w:bCs/>
      <w:sz w:val="15"/>
      <w:szCs w:val="15"/>
    </w:rPr>
  </w:style>
  <w:style w:type="paragraph" w:styleId="Titel">
    <w:name w:val="Title"/>
    <w:basedOn w:val="Standard"/>
    <w:next w:val="Standard"/>
    <w:link w:val="TitelZchn"/>
    <w:uiPriority w:val="10"/>
    <w:qFormat/>
    <w:rsid w:val="00FD678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D6781"/>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CB63F1"/>
    <w:rPr>
      <w:rFonts w:asciiTheme="majorHAnsi" w:eastAsiaTheme="majorEastAsia" w:hAnsiTheme="majorHAnsi" w:cstheme="majorBidi"/>
      <w:color w:val="008084" w:themeColor="background2"/>
      <w:sz w:val="36"/>
      <w:szCs w:val="32"/>
    </w:rPr>
  </w:style>
  <w:style w:type="character" w:customStyle="1" w:styleId="berschrift2Zchn">
    <w:name w:val="Überschrift 2 Zchn"/>
    <w:basedOn w:val="Absatz-Standardschriftart"/>
    <w:link w:val="berschrift2"/>
    <w:uiPriority w:val="9"/>
    <w:rsid w:val="0069764B"/>
    <w:rPr>
      <w:rFonts w:asciiTheme="majorHAnsi" w:eastAsiaTheme="majorEastAsia" w:hAnsiTheme="majorHAnsi" w:cstheme="majorBidi"/>
      <w:sz w:val="36"/>
      <w:szCs w:val="26"/>
    </w:rPr>
  </w:style>
  <w:style w:type="paragraph" w:styleId="IntensivesZitat">
    <w:name w:val="Intense Quote"/>
    <w:aliases w:val="Zitat 02"/>
    <w:basedOn w:val="Standard"/>
    <w:next w:val="Standard"/>
    <w:link w:val="IntensivesZitatZchn"/>
    <w:uiPriority w:val="30"/>
    <w:qFormat/>
    <w:rsid w:val="006D612C"/>
    <w:pPr>
      <w:framePr w:wrap="notBeside" w:vAnchor="text" w:hAnchor="text" w:y="1"/>
      <w:pBdr>
        <w:top w:val="single" w:sz="8" w:space="13" w:color="008084" w:themeColor="background2"/>
        <w:bottom w:val="single" w:sz="8" w:space="10" w:color="008084" w:themeColor="background2"/>
      </w:pBdr>
      <w:spacing w:after="0"/>
      <w:jc w:val="right"/>
    </w:pPr>
    <w:rPr>
      <w:i/>
      <w:iCs/>
      <w:color w:val="008084" w:themeColor="background2"/>
    </w:rPr>
  </w:style>
  <w:style w:type="character" w:customStyle="1" w:styleId="IntensivesZitatZchn">
    <w:name w:val="Intensives Zitat Zchn"/>
    <w:aliases w:val="Zitat 02 Zchn"/>
    <w:basedOn w:val="Absatz-Standardschriftart"/>
    <w:link w:val="IntensivesZitat"/>
    <w:uiPriority w:val="30"/>
    <w:rsid w:val="006D612C"/>
    <w:rPr>
      <w:i/>
      <w:iCs/>
      <w:color w:val="008084" w:themeColor="background2"/>
      <w:sz w:val="24"/>
    </w:rPr>
  </w:style>
  <w:style w:type="character" w:styleId="IntensiverVerweis">
    <w:name w:val="Intense Reference"/>
    <w:basedOn w:val="Absatz-Standardschriftart"/>
    <w:uiPriority w:val="32"/>
    <w:rsid w:val="00C005D2"/>
    <w:rPr>
      <w:b/>
      <w:bCs/>
      <w:smallCaps/>
      <w:color w:val="F17B00" w:themeColor="accent1"/>
      <w:spacing w:val="5"/>
    </w:rPr>
  </w:style>
  <w:style w:type="paragraph" w:styleId="Zitat">
    <w:name w:val="Quote"/>
    <w:basedOn w:val="Standard"/>
    <w:next w:val="Standard"/>
    <w:link w:val="ZitatZchn"/>
    <w:uiPriority w:val="29"/>
    <w:qFormat/>
    <w:rsid w:val="00C005D2"/>
    <w:pPr>
      <w:spacing w:before="200" w:after="160"/>
    </w:pPr>
    <w:rPr>
      <w:i/>
      <w:iCs/>
      <w:color w:val="008084" w:themeColor="background2"/>
    </w:rPr>
  </w:style>
  <w:style w:type="character" w:customStyle="1" w:styleId="ZitatZchn">
    <w:name w:val="Zitat Zchn"/>
    <w:basedOn w:val="Absatz-Standardschriftart"/>
    <w:link w:val="Zitat"/>
    <w:uiPriority w:val="29"/>
    <w:rsid w:val="00C005D2"/>
    <w:rPr>
      <w:i/>
      <w:iCs/>
      <w:color w:val="008084" w:themeColor="background2"/>
      <w:sz w:val="24"/>
    </w:rPr>
  </w:style>
  <w:style w:type="character" w:styleId="SchwacherVerweis">
    <w:name w:val="Subtle Reference"/>
    <w:basedOn w:val="Absatz-Standardschriftart"/>
    <w:uiPriority w:val="31"/>
    <w:rsid w:val="00F1747F"/>
    <w:rPr>
      <w:smallCaps/>
      <w:color w:val="00B3DF" w:themeColor="text1" w:themeTint="A5"/>
    </w:rPr>
  </w:style>
  <w:style w:type="character" w:styleId="Fett">
    <w:name w:val="Strong"/>
    <w:basedOn w:val="Absatz-Standardschriftart"/>
    <w:uiPriority w:val="22"/>
    <w:qFormat/>
    <w:rsid w:val="00F1747F"/>
    <w:rPr>
      <w:b/>
      <w:bCs/>
    </w:rPr>
  </w:style>
  <w:style w:type="paragraph" w:styleId="KeinLeerraum">
    <w:name w:val="No Spacing"/>
    <w:uiPriority w:val="1"/>
    <w:qFormat/>
    <w:rsid w:val="00F1747F"/>
    <w:pPr>
      <w:spacing w:after="0" w:line="240" w:lineRule="auto"/>
    </w:pPr>
    <w:rPr>
      <w:sz w:val="24"/>
    </w:rPr>
  </w:style>
  <w:style w:type="character" w:styleId="IntensiveHervorhebung">
    <w:name w:val="Intense Emphasis"/>
    <w:basedOn w:val="Absatz-Standardschriftart"/>
    <w:uiPriority w:val="21"/>
    <w:qFormat/>
    <w:rsid w:val="00A1085E"/>
    <w:rPr>
      <w:i/>
      <w:iCs/>
      <w:color w:val="F17B00" w:themeColor="accent1"/>
    </w:rPr>
  </w:style>
  <w:style w:type="character" w:styleId="Hervorhebung">
    <w:name w:val="Emphasis"/>
    <w:basedOn w:val="Absatz-Standardschriftart"/>
    <w:uiPriority w:val="20"/>
    <w:qFormat/>
    <w:rsid w:val="00A1085E"/>
    <w:rPr>
      <w:i/>
      <w:iCs/>
    </w:rPr>
  </w:style>
  <w:style w:type="character" w:styleId="SchwacheHervorhebung">
    <w:name w:val="Subtle Emphasis"/>
    <w:aliases w:val="Autorenangaben Zitat"/>
    <w:basedOn w:val="Absatz-Standardschriftart"/>
    <w:uiPriority w:val="19"/>
    <w:qFormat/>
    <w:rsid w:val="0013697B"/>
    <w:rPr>
      <w:rFonts w:asciiTheme="minorHAnsi" w:hAnsiTheme="minorHAnsi"/>
      <w:b w:val="0"/>
      <w:i w:val="0"/>
      <w:iCs/>
      <w:color w:val="008084" w:themeColor="background2"/>
      <w:spacing w:val="10"/>
      <w:w w:val="100"/>
      <w:position w:val="0"/>
      <w:sz w:val="21"/>
    </w:rPr>
  </w:style>
  <w:style w:type="paragraph" w:styleId="Untertitel">
    <w:name w:val="Subtitle"/>
    <w:basedOn w:val="Standard"/>
    <w:next w:val="Standard"/>
    <w:link w:val="UntertitelZchn"/>
    <w:uiPriority w:val="11"/>
    <w:qFormat/>
    <w:rsid w:val="00C3078D"/>
    <w:pPr>
      <w:numPr>
        <w:ilvl w:val="1"/>
      </w:numPr>
      <w:spacing w:before="240" w:after="160"/>
      <w:jc w:val="right"/>
    </w:pPr>
    <w:rPr>
      <w:rFonts w:eastAsiaTheme="minorEastAsia"/>
      <w:color w:val="008084" w:themeColor="background2"/>
      <w:spacing w:val="15"/>
      <w:sz w:val="21"/>
    </w:rPr>
  </w:style>
  <w:style w:type="character" w:customStyle="1" w:styleId="UntertitelZchn">
    <w:name w:val="Untertitel Zchn"/>
    <w:basedOn w:val="Absatz-Standardschriftart"/>
    <w:link w:val="Untertitel"/>
    <w:uiPriority w:val="11"/>
    <w:rsid w:val="00C3078D"/>
    <w:rPr>
      <w:rFonts w:eastAsiaTheme="minorEastAsia"/>
      <w:color w:val="008084" w:themeColor="background2"/>
      <w:spacing w:val="15"/>
      <w:sz w:val="21"/>
    </w:rPr>
  </w:style>
  <w:style w:type="character" w:styleId="Seitenzahl">
    <w:name w:val="page number"/>
    <w:basedOn w:val="Absatz-Standardschriftart"/>
    <w:uiPriority w:val="99"/>
    <w:semiHidden/>
    <w:unhideWhenUsed/>
    <w:rsid w:val="00482804"/>
  </w:style>
  <w:style w:type="table" w:styleId="Tabellenraster">
    <w:name w:val="Table Grid"/>
    <w:basedOn w:val="NormaleTabelle"/>
    <w:uiPriority w:val="39"/>
    <w:rsid w:val="00677B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262D9"/>
    <w:pPr>
      <w:ind w:left="720"/>
      <w:contextualSpacing/>
    </w:pPr>
  </w:style>
  <w:style w:type="character" w:styleId="Buchtitel">
    <w:name w:val="Book Title"/>
    <w:basedOn w:val="Absatz-Standardschriftart"/>
    <w:uiPriority w:val="33"/>
    <w:qFormat/>
    <w:rsid w:val="00B262D9"/>
    <w:rPr>
      <w:b/>
      <w:bCs/>
      <w:i/>
      <w:iCs/>
      <w:spacing w:val="5"/>
    </w:rPr>
  </w:style>
  <w:style w:type="character" w:customStyle="1" w:styleId="berschrift3Zchn">
    <w:name w:val="Überschrift 3 Zchn"/>
    <w:aliases w:val="Umfang Zeichen Zchn"/>
    <w:basedOn w:val="Absatz-Standardschriftart"/>
    <w:link w:val="berschrift3"/>
    <w:uiPriority w:val="9"/>
    <w:rsid w:val="002A2761"/>
    <w:rPr>
      <w:rFonts w:asciiTheme="majorHAnsi" w:eastAsiaTheme="majorEastAsia" w:hAnsiTheme="majorHAnsi" w:cs="Times New Roman (Überschriften"/>
      <w:spacing w:val="10"/>
      <w:sz w:val="21"/>
      <w:szCs w:val="24"/>
    </w:rPr>
  </w:style>
  <w:style w:type="paragraph" w:styleId="StandardWeb">
    <w:name w:val="Normal (Web)"/>
    <w:basedOn w:val="Standard"/>
    <w:uiPriority w:val="99"/>
    <w:semiHidden/>
    <w:unhideWhenUsed/>
    <w:rsid w:val="005F110D"/>
    <w:rPr>
      <w:rFonts w:ascii="Times New Roman" w:hAnsi="Times New Roman" w:cs="Times New Roman"/>
      <w:szCs w:val="24"/>
    </w:rPr>
  </w:style>
  <w:style w:type="paragraph" w:styleId="berarbeitung">
    <w:name w:val="Revision"/>
    <w:hidden/>
    <w:uiPriority w:val="99"/>
    <w:semiHidden/>
    <w:rsid w:val="003A5430"/>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948227">
      <w:bodyDiv w:val="1"/>
      <w:marLeft w:val="0"/>
      <w:marRight w:val="0"/>
      <w:marTop w:val="0"/>
      <w:marBottom w:val="0"/>
      <w:divBdr>
        <w:top w:val="none" w:sz="0" w:space="0" w:color="auto"/>
        <w:left w:val="none" w:sz="0" w:space="0" w:color="auto"/>
        <w:bottom w:val="none" w:sz="0" w:space="0" w:color="auto"/>
        <w:right w:val="none" w:sz="0" w:space="0" w:color="auto"/>
      </w:divBdr>
    </w:div>
    <w:div w:id="1469662485">
      <w:bodyDiv w:val="1"/>
      <w:marLeft w:val="0"/>
      <w:marRight w:val="0"/>
      <w:marTop w:val="0"/>
      <w:marBottom w:val="0"/>
      <w:divBdr>
        <w:top w:val="none" w:sz="0" w:space="0" w:color="auto"/>
        <w:left w:val="none" w:sz="0" w:space="0" w:color="auto"/>
        <w:bottom w:val="none" w:sz="0" w:space="0" w:color="auto"/>
        <w:right w:val="none" w:sz="0" w:space="0" w:color="auto"/>
      </w:divBdr>
    </w:div>
    <w:div w:id="1817869602">
      <w:bodyDiv w:val="1"/>
      <w:marLeft w:val="0"/>
      <w:marRight w:val="0"/>
      <w:marTop w:val="0"/>
      <w:marBottom w:val="0"/>
      <w:divBdr>
        <w:top w:val="none" w:sz="0" w:space="0" w:color="auto"/>
        <w:left w:val="none" w:sz="0" w:space="0" w:color="auto"/>
        <w:bottom w:val="none" w:sz="0" w:space="0" w:color="auto"/>
        <w:right w:val="none" w:sz="0" w:space="0" w:color="auto"/>
      </w:divBdr>
    </w:div>
    <w:div w:id="210398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Convista">
      <a:dk1>
        <a:srgbClr val="003643"/>
      </a:dk1>
      <a:lt1>
        <a:sysClr val="window" lastClr="FFFFFF"/>
      </a:lt1>
      <a:dk2>
        <a:srgbClr val="000000"/>
      </a:dk2>
      <a:lt2>
        <a:srgbClr val="008084"/>
      </a:lt2>
      <a:accent1>
        <a:srgbClr val="F17B00"/>
      </a:accent1>
      <a:accent2>
        <a:srgbClr val="739198"/>
      </a:accent2>
      <a:accent3>
        <a:srgbClr val="73B9BB"/>
      </a:accent3>
      <a:accent4>
        <a:srgbClr val="F7B773"/>
      </a:accent4>
      <a:accent5>
        <a:srgbClr val="D9E1E3"/>
      </a:accent5>
      <a:accent6>
        <a:srgbClr val="D9ECED"/>
      </a:accent6>
      <a:hlink>
        <a:srgbClr val="FDEBD9"/>
      </a:hlink>
      <a:folHlink>
        <a:srgbClr val="000000"/>
      </a:folHlink>
    </a:clrScheme>
    <a:fontScheme name="Benutzerdefiniert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F0F77-5B4E-1F4F-A908-7215E142F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450</Words>
  <Characters>2842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Schröder</dc:creator>
  <cp:keywords/>
  <dc:description/>
  <cp:lastModifiedBy>Johanna Kreuzburg</cp:lastModifiedBy>
  <cp:revision>6</cp:revision>
  <cp:lastPrinted>2024-05-22T15:04:00Z</cp:lastPrinted>
  <dcterms:created xsi:type="dcterms:W3CDTF">2024-09-02T07:35:00Z</dcterms:created>
  <dcterms:modified xsi:type="dcterms:W3CDTF">2024-09-03T06:48:00Z</dcterms:modified>
</cp:coreProperties>
</file>